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5F00C89D" w:rsidR="00EA2E89" w:rsidRPr="00561C86" w:rsidRDefault="00575C35"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2F25426D" w:rsidR="00D04614" w:rsidRDefault="00842129"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proofErr w:type="spellStart"/>
      <w:r>
        <w:rPr>
          <w:rFonts w:asciiTheme="minorHAnsi" w:hAnsiTheme="minorHAnsi" w:cs="Arial"/>
          <w:sz w:val="24"/>
          <w:szCs w:val="24"/>
        </w:rPr>
        <w:t>Tietz</w:t>
      </w:r>
      <w:proofErr w:type="spellEnd"/>
      <w:r w:rsidR="005D678D">
        <w:rPr>
          <w:rFonts w:asciiTheme="minorHAnsi" w:hAnsiTheme="minorHAnsi" w:cs="Arial"/>
          <w:sz w:val="24"/>
          <w:szCs w:val="24"/>
        </w:rPr>
        <w:t xml:space="preserve">, </w:t>
      </w:r>
      <w:r w:rsidR="00575C35">
        <w:rPr>
          <w:rFonts w:asciiTheme="minorHAnsi" w:hAnsiTheme="minorHAnsi" w:cs="Arial"/>
          <w:sz w:val="24"/>
          <w:szCs w:val="24"/>
        </w:rPr>
        <w:t>Mike Johns</w:t>
      </w:r>
    </w:p>
    <w:p w14:paraId="21CFE8B4" w14:textId="7B8CBF4D" w:rsidR="0002524D" w:rsidRDefault="00891D49"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hyperlink r:id="rId15" w:history="1"/>
      <w:r w:rsidR="005D678D">
        <w:rPr>
          <w:rFonts w:asciiTheme="minorHAnsi" w:hAnsiTheme="minorHAnsi" w:cs="Arial"/>
          <w:sz w:val="24"/>
          <w:szCs w:val="24"/>
        </w:rPr>
        <w:t>jtietz@pointblue.org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7EFF3BDC"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91521B" w:rsidRPr="0019226A">
        <w:rPr>
          <w:rFonts w:asciiTheme="minorHAnsi" w:hAnsiTheme="minorHAnsi"/>
          <w:sz w:val="24"/>
          <w:szCs w:val="24"/>
        </w:rPr>
        <w:t xml:space="preserve"> </w:t>
      </w:r>
      <w:r w:rsidR="0033430A">
        <w:rPr>
          <w:rFonts w:asciiTheme="minorHAnsi" w:hAnsiTheme="minorHAnsi"/>
          <w:sz w:val="24"/>
          <w:szCs w:val="24"/>
        </w:rPr>
        <w:t xml:space="preserve">Matt Brady, </w:t>
      </w:r>
      <w:r w:rsidR="00714BDE">
        <w:rPr>
          <w:rFonts w:asciiTheme="minorHAnsi" w:hAnsiTheme="minorHAnsi"/>
          <w:sz w:val="24"/>
          <w:szCs w:val="24"/>
        </w:rPr>
        <w:t xml:space="preserve">Jason Gregg, </w:t>
      </w:r>
      <w:r w:rsidR="00346CC0">
        <w:rPr>
          <w:rFonts w:asciiTheme="minorHAnsi" w:hAnsiTheme="minorHAnsi"/>
          <w:sz w:val="24"/>
          <w:szCs w:val="24"/>
        </w:rPr>
        <w:t xml:space="preserve">Kristen Hayes, </w:t>
      </w:r>
      <w:r w:rsidR="00714BDE">
        <w:rPr>
          <w:rFonts w:asciiTheme="minorHAnsi" w:hAnsiTheme="minorHAnsi"/>
          <w:sz w:val="24"/>
          <w:szCs w:val="24"/>
        </w:rPr>
        <w:t xml:space="preserve">Mike Johns, </w:t>
      </w:r>
      <w:r w:rsidR="00346CC0">
        <w:rPr>
          <w:rFonts w:asciiTheme="minorHAnsi" w:hAnsiTheme="minorHAnsi"/>
          <w:sz w:val="24"/>
          <w:szCs w:val="24"/>
        </w:rPr>
        <w:t xml:space="preserve">Joey </w:t>
      </w:r>
      <w:proofErr w:type="spellStart"/>
      <w:r w:rsidR="00346CC0">
        <w:rPr>
          <w:rFonts w:asciiTheme="minorHAnsi" w:hAnsiTheme="minorHAnsi"/>
          <w:sz w:val="24"/>
          <w:szCs w:val="24"/>
        </w:rPr>
        <w:t>Negreann</w:t>
      </w:r>
      <w:proofErr w:type="spellEnd"/>
      <w:r w:rsidR="00346CC0">
        <w:rPr>
          <w:rFonts w:asciiTheme="minorHAnsi" w:hAnsiTheme="minorHAnsi"/>
          <w:sz w:val="24"/>
          <w:szCs w:val="24"/>
        </w:rPr>
        <w:t xml:space="preserve">, </w:t>
      </w:r>
      <w:r w:rsidR="0033430A">
        <w:rPr>
          <w:rFonts w:asciiTheme="minorHAnsi" w:hAnsiTheme="minorHAnsi"/>
          <w:sz w:val="24"/>
          <w:szCs w:val="24"/>
        </w:rPr>
        <w:t xml:space="preserve">Lexi Roberts, </w:t>
      </w:r>
      <w:r w:rsidR="00F67189" w:rsidRPr="0019226A">
        <w:rPr>
          <w:rFonts w:asciiTheme="minorHAnsi" w:hAnsiTheme="minorHAnsi"/>
          <w:sz w:val="24"/>
          <w:szCs w:val="24"/>
        </w:rPr>
        <w:t xml:space="preserve">Stella </w:t>
      </w:r>
      <w:proofErr w:type="spellStart"/>
      <w:r w:rsidR="00F67189" w:rsidRPr="0019226A">
        <w:rPr>
          <w:rFonts w:asciiTheme="minorHAnsi" w:hAnsiTheme="minorHAnsi"/>
          <w:sz w:val="24"/>
          <w:szCs w:val="24"/>
        </w:rPr>
        <w:t>Solasz</w:t>
      </w:r>
      <w:proofErr w:type="spellEnd"/>
      <w:r w:rsidR="00F67189" w:rsidRPr="0019226A">
        <w:rPr>
          <w:rFonts w:asciiTheme="minorHAnsi" w:hAnsiTheme="minorHAnsi"/>
          <w:sz w:val="24"/>
          <w:szCs w:val="24"/>
        </w:rPr>
        <w:t xml:space="preserve">, </w:t>
      </w:r>
      <w:r w:rsidR="00346CC0">
        <w:rPr>
          <w:rFonts w:asciiTheme="minorHAnsi" w:hAnsiTheme="minorHAnsi"/>
          <w:sz w:val="24"/>
          <w:szCs w:val="24"/>
        </w:rPr>
        <w:t xml:space="preserve">Alex </w:t>
      </w:r>
      <w:proofErr w:type="spellStart"/>
      <w:r w:rsidR="00346CC0">
        <w:rPr>
          <w:rFonts w:asciiTheme="minorHAnsi" w:hAnsiTheme="minorHAnsi"/>
          <w:sz w:val="24"/>
          <w:szCs w:val="24"/>
        </w:rPr>
        <w:t>Soldo</w:t>
      </w:r>
      <w:proofErr w:type="spellEnd"/>
      <w:r w:rsidR="00346CC0">
        <w:rPr>
          <w:rFonts w:asciiTheme="minorHAnsi" w:hAnsiTheme="minorHAnsi"/>
          <w:sz w:val="24"/>
          <w:szCs w:val="24"/>
        </w:rPr>
        <w:t xml:space="preserve">, </w:t>
      </w:r>
      <w:r w:rsidR="00714BDE">
        <w:rPr>
          <w:rFonts w:asciiTheme="minorHAnsi" w:hAnsiTheme="minorHAnsi"/>
          <w:sz w:val="24"/>
          <w:szCs w:val="24"/>
        </w:rPr>
        <w:t xml:space="preserve">Savannah Stewart, </w:t>
      </w:r>
      <w:r w:rsidR="00346CC0">
        <w:rPr>
          <w:rFonts w:asciiTheme="minorHAnsi" w:hAnsiTheme="minorHAnsi"/>
          <w:sz w:val="24"/>
          <w:szCs w:val="24"/>
        </w:rPr>
        <w:t xml:space="preserve">Jim </w:t>
      </w:r>
      <w:proofErr w:type="spellStart"/>
      <w:r w:rsidR="00346CC0">
        <w:rPr>
          <w:rFonts w:asciiTheme="minorHAnsi" w:hAnsiTheme="minorHAnsi"/>
          <w:sz w:val="24"/>
          <w:szCs w:val="24"/>
        </w:rPr>
        <w:t>Tietz</w:t>
      </w:r>
      <w:proofErr w:type="spellEnd"/>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01EED6D7" w:rsidR="00C847E0" w:rsidRPr="0019226A" w:rsidRDefault="00714BDE" w:rsidP="00A048BB">
      <w:pPr>
        <w:spacing w:before="240"/>
        <w:rPr>
          <w:rFonts w:asciiTheme="minorHAnsi" w:hAnsiTheme="minorHAnsi"/>
          <w:sz w:val="24"/>
          <w:szCs w:val="24"/>
        </w:rPr>
      </w:pPr>
      <w:r>
        <w:rPr>
          <w:rFonts w:asciiTheme="minorHAnsi" w:hAnsiTheme="minorHAnsi"/>
          <w:sz w:val="24"/>
          <w:szCs w:val="24"/>
        </w:rPr>
        <w:t>September 11</w:t>
      </w:r>
      <w:r w:rsidRPr="00714BDE">
        <w:rPr>
          <w:rFonts w:asciiTheme="minorHAnsi" w:hAnsiTheme="minorHAnsi"/>
          <w:sz w:val="24"/>
          <w:szCs w:val="24"/>
          <w:vertAlign w:val="superscript"/>
        </w:rPr>
        <w:t>th</w:t>
      </w:r>
      <w:r w:rsidR="00C847E0" w:rsidRPr="0019226A">
        <w:rPr>
          <w:rFonts w:asciiTheme="minorHAnsi" w:hAnsiTheme="minorHAnsi"/>
          <w:sz w:val="24"/>
          <w:szCs w:val="24"/>
        </w:rPr>
        <w:t xml:space="preserve">: </w:t>
      </w:r>
      <w:r w:rsidR="00C847E0" w:rsidRPr="0019226A">
        <w:rPr>
          <w:rFonts w:asciiTheme="minorHAnsi" w:hAnsiTheme="minorHAnsi"/>
          <w:b/>
          <w:bCs/>
          <w:sz w:val="24"/>
          <w:szCs w:val="24"/>
        </w:rPr>
        <w:t>“</w:t>
      </w:r>
      <w:r>
        <w:rPr>
          <w:rFonts w:asciiTheme="minorHAnsi" w:hAnsiTheme="minorHAnsi"/>
          <w:b/>
          <w:bCs/>
          <w:sz w:val="24"/>
          <w:szCs w:val="24"/>
        </w:rPr>
        <w:t>Outer Limits</w:t>
      </w:r>
      <w:r w:rsidR="00C847E0" w:rsidRPr="0019226A">
        <w:rPr>
          <w:rFonts w:asciiTheme="minorHAnsi" w:hAnsiTheme="minorHAnsi"/>
          <w:b/>
          <w:bCs/>
          <w:sz w:val="24"/>
          <w:szCs w:val="24"/>
        </w:rPr>
        <w:t xml:space="preserve">” </w:t>
      </w:r>
      <w:r w:rsidR="00C847E0" w:rsidRPr="0019226A">
        <w:rPr>
          <w:rFonts w:asciiTheme="minorHAnsi" w:hAnsiTheme="minorHAnsi"/>
          <w:sz w:val="24"/>
          <w:szCs w:val="24"/>
        </w:rPr>
        <w:t xml:space="preserve">(skipper </w:t>
      </w:r>
      <w:r>
        <w:rPr>
          <w:rFonts w:asciiTheme="minorHAnsi" w:hAnsiTheme="minorHAnsi"/>
          <w:sz w:val="24"/>
          <w:szCs w:val="24"/>
        </w:rPr>
        <w:t>Jim Robertson</w:t>
      </w:r>
      <w:r w:rsidR="00C847E0" w:rsidRPr="0019226A">
        <w:rPr>
          <w:rFonts w:asciiTheme="minorHAnsi" w:hAnsiTheme="minorHAnsi"/>
          <w:sz w:val="24"/>
          <w:szCs w:val="24"/>
        </w:rPr>
        <w:t xml:space="preserve">) brought out </w:t>
      </w:r>
      <w:r>
        <w:rPr>
          <w:rFonts w:asciiTheme="minorHAnsi" w:hAnsiTheme="minorHAnsi"/>
          <w:sz w:val="24"/>
          <w:szCs w:val="24"/>
        </w:rPr>
        <w:t>Matt Brady, Mike Johns</w:t>
      </w:r>
      <w:r w:rsidR="007503A0">
        <w:rPr>
          <w:rFonts w:asciiTheme="minorHAnsi" w:hAnsiTheme="minorHAnsi"/>
          <w:sz w:val="24"/>
          <w:szCs w:val="24"/>
        </w:rPr>
        <w:t xml:space="preserve">, </w:t>
      </w:r>
      <w:proofErr w:type="gramStart"/>
      <w:r>
        <w:rPr>
          <w:rFonts w:asciiTheme="minorHAnsi" w:hAnsiTheme="minorHAnsi"/>
          <w:sz w:val="24"/>
          <w:szCs w:val="24"/>
        </w:rPr>
        <w:t>and</w:t>
      </w:r>
      <w:proofErr w:type="gramEnd"/>
      <w:r>
        <w:rPr>
          <w:rFonts w:asciiTheme="minorHAnsi" w:hAnsiTheme="minorHAnsi"/>
          <w:sz w:val="24"/>
          <w:szCs w:val="24"/>
        </w:rPr>
        <w:t xml:space="preserve"> Lexi Roberts</w:t>
      </w:r>
      <w:r w:rsidR="007503A0">
        <w:rPr>
          <w:rFonts w:asciiTheme="minorHAnsi" w:hAnsiTheme="minorHAnsi"/>
          <w:sz w:val="24"/>
          <w:szCs w:val="24"/>
        </w:rPr>
        <w:t xml:space="preserve">. </w:t>
      </w:r>
      <w:r>
        <w:rPr>
          <w:rFonts w:asciiTheme="minorHAnsi" w:hAnsiTheme="minorHAnsi"/>
          <w:sz w:val="24"/>
          <w:szCs w:val="24"/>
        </w:rPr>
        <w:t>Nine volunteers and two Point Blue staff</w:t>
      </w:r>
      <w:r w:rsidR="007503A0">
        <w:rPr>
          <w:rFonts w:asciiTheme="minorHAnsi" w:hAnsiTheme="minorHAnsi"/>
          <w:sz w:val="24"/>
          <w:szCs w:val="24"/>
        </w:rPr>
        <w:t xml:space="preserve"> toured the island and departed with </w:t>
      </w:r>
      <w:r>
        <w:rPr>
          <w:rFonts w:asciiTheme="minorHAnsi" w:hAnsiTheme="minorHAnsi"/>
          <w:sz w:val="24"/>
          <w:szCs w:val="24"/>
        </w:rPr>
        <w:t xml:space="preserve">Kristen Hayes, Stella </w:t>
      </w:r>
      <w:proofErr w:type="spellStart"/>
      <w:r>
        <w:rPr>
          <w:rFonts w:asciiTheme="minorHAnsi" w:hAnsiTheme="minorHAnsi"/>
          <w:sz w:val="24"/>
          <w:szCs w:val="24"/>
        </w:rPr>
        <w:t>Solasz</w:t>
      </w:r>
      <w:proofErr w:type="spellEnd"/>
      <w:r>
        <w:rPr>
          <w:rFonts w:asciiTheme="minorHAnsi" w:hAnsiTheme="minorHAnsi"/>
          <w:sz w:val="24"/>
          <w:szCs w:val="24"/>
        </w:rPr>
        <w:t xml:space="preserve">, and Jim </w:t>
      </w:r>
      <w:proofErr w:type="spellStart"/>
      <w:r>
        <w:rPr>
          <w:rFonts w:asciiTheme="minorHAnsi" w:hAnsiTheme="minorHAnsi"/>
          <w:sz w:val="24"/>
          <w:szCs w:val="24"/>
        </w:rPr>
        <w:t>Tietz</w:t>
      </w:r>
      <w:proofErr w:type="spellEnd"/>
      <w:r w:rsidR="007503A0">
        <w:rPr>
          <w:rFonts w:asciiTheme="minorHAnsi" w:hAnsiTheme="minorHAnsi"/>
          <w:sz w:val="24"/>
          <w:szCs w:val="24"/>
        </w:rPr>
        <w:t>.</w:t>
      </w:r>
    </w:p>
    <w:p w14:paraId="4C3D9463" w14:textId="144F2C24" w:rsidR="005A387B" w:rsidRPr="0019226A" w:rsidRDefault="00A13D19" w:rsidP="00BF41BF">
      <w:pPr>
        <w:spacing w:before="240"/>
        <w:rPr>
          <w:rFonts w:asciiTheme="minorHAnsi" w:hAnsiTheme="minorHAnsi"/>
          <w:sz w:val="24"/>
          <w:szCs w:val="24"/>
        </w:rPr>
      </w:pPr>
      <w:r>
        <w:rPr>
          <w:rFonts w:asciiTheme="minorHAnsi" w:hAnsiTheme="minorHAnsi"/>
          <w:sz w:val="24"/>
          <w:szCs w:val="24"/>
        </w:rPr>
        <w:t>September 13</w:t>
      </w:r>
      <w:r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commentRangeStart w:id="0"/>
      <w:commentRangeStart w:id="1"/>
      <w:r>
        <w:rPr>
          <w:rFonts w:asciiTheme="minorHAnsi" w:hAnsiTheme="minorHAnsi"/>
          <w:b/>
          <w:bCs/>
          <w:sz w:val="24"/>
          <w:szCs w:val="24"/>
        </w:rPr>
        <w:t>SF Helicopters</w:t>
      </w:r>
      <w:commentRangeEnd w:id="0"/>
      <w:r>
        <w:rPr>
          <w:rStyle w:val="CommentReference"/>
        </w:rPr>
        <w:commentReference w:id="0"/>
      </w:r>
      <w:commentRangeEnd w:id="1"/>
      <w:r w:rsidR="005A035D">
        <w:rPr>
          <w:rStyle w:val="CommentReference"/>
        </w:rPr>
        <w:commentReference w:id="1"/>
      </w:r>
      <w:r w:rsidR="007636E1" w:rsidRPr="0019226A">
        <w:rPr>
          <w:rFonts w:asciiTheme="minorHAnsi" w:hAnsiTheme="minorHAnsi"/>
          <w:b/>
          <w:bCs/>
          <w:sz w:val="24"/>
          <w:szCs w:val="24"/>
        </w:rPr>
        <w:t xml:space="preserve">” </w:t>
      </w:r>
      <w:r w:rsidR="007636E1" w:rsidRPr="0019226A">
        <w:rPr>
          <w:rFonts w:asciiTheme="minorHAnsi" w:hAnsiTheme="minorHAnsi"/>
          <w:sz w:val="24"/>
          <w:szCs w:val="24"/>
        </w:rPr>
        <w:t xml:space="preserve">brought out </w:t>
      </w:r>
      <w:r>
        <w:rPr>
          <w:rFonts w:asciiTheme="minorHAnsi" w:hAnsiTheme="minorHAnsi"/>
          <w:sz w:val="24"/>
          <w:szCs w:val="24"/>
        </w:rPr>
        <w:t xml:space="preserve">Scott Webster and his assistant </w:t>
      </w:r>
      <w:commentRangeStart w:id="2"/>
      <w:r>
        <w:rPr>
          <w:rFonts w:asciiTheme="minorHAnsi" w:hAnsiTheme="minorHAnsi"/>
          <w:sz w:val="24"/>
          <w:szCs w:val="24"/>
        </w:rPr>
        <w:t>Ralph</w:t>
      </w:r>
      <w:commentRangeEnd w:id="2"/>
      <w:r>
        <w:rPr>
          <w:rStyle w:val="CommentReference"/>
        </w:rPr>
        <w:commentReference w:id="2"/>
      </w:r>
      <w:ins w:id="3" w:author="McChesney, Gerry" w:date="2021-11-09T12:17:00Z">
        <w:r w:rsidR="005A035D">
          <w:rPr>
            <w:rFonts w:asciiTheme="minorHAnsi" w:hAnsiTheme="minorHAnsi"/>
            <w:sz w:val="24"/>
            <w:szCs w:val="24"/>
          </w:rPr>
          <w:t xml:space="preserve"> of Western Slope Livery</w:t>
        </w:r>
      </w:ins>
      <w:r>
        <w:rPr>
          <w:rFonts w:asciiTheme="minorHAnsi" w:hAnsiTheme="minorHAnsi"/>
          <w:sz w:val="24"/>
          <w:szCs w:val="24"/>
        </w:rPr>
        <w:t>.</w:t>
      </w:r>
    </w:p>
    <w:p w14:paraId="65DD1874" w14:textId="592875C7" w:rsidR="002A13F2" w:rsidRPr="0019226A" w:rsidRDefault="00A13D19" w:rsidP="002A13F2">
      <w:pPr>
        <w:spacing w:before="240"/>
        <w:rPr>
          <w:rFonts w:asciiTheme="minorHAnsi" w:hAnsiTheme="minorHAnsi"/>
          <w:sz w:val="24"/>
          <w:szCs w:val="24"/>
        </w:rPr>
      </w:pPr>
      <w:r>
        <w:rPr>
          <w:rFonts w:asciiTheme="minorHAnsi" w:hAnsiTheme="minorHAnsi"/>
          <w:sz w:val="24"/>
          <w:szCs w:val="24"/>
        </w:rPr>
        <w:t>September</w:t>
      </w:r>
      <w:r w:rsidR="002A13F2" w:rsidRPr="0019226A">
        <w:rPr>
          <w:rFonts w:asciiTheme="minorHAnsi" w:hAnsiTheme="minorHAnsi"/>
          <w:sz w:val="24"/>
          <w:szCs w:val="24"/>
        </w:rPr>
        <w:t xml:space="preserve"> </w:t>
      </w:r>
      <w:r>
        <w:rPr>
          <w:rFonts w:asciiTheme="minorHAnsi" w:hAnsiTheme="minorHAnsi"/>
          <w:sz w:val="24"/>
          <w:szCs w:val="24"/>
        </w:rPr>
        <w:t>16</w:t>
      </w:r>
      <w:r w:rsidR="002A13F2" w:rsidRPr="0019226A">
        <w:rPr>
          <w:rFonts w:asciiTheme="minorHAnsi" w:hAnsiTheme="minorHAnsi"/>
          <w:sz w:val="24"/>
          <w:szCs w:val="24"/>
          <w:vertAlign w:val="superscript"/>
        </w:rPr>
        <w:t>th</w:t>
      </w:r>
      <w:r w:rsidR="002A13F2" w:rsidRPr="0019226A">
        <w:rPr>
          <w:rFonts w:asciiTheme="minorHAnsi" w:hAnsiTheme="minorHAnsi"/>
          <w:sz w:val="24"/>
          <w:szCs w:val="24"/>
        </w:rPr>
        <w:t xml:space="preserve">: </w:t>
      </w:r>
      <w:r w:rsidR="002A13F2" w:rsidRPr="0019226A">
        <w:rPr>
          <w:rFonts w:asciiTheme="minorHAnsi" w:hAnsiTheme="minorHAnsi"/>
          <w:b/>
          <w:bCs/>
          <w:sz w:val="24"/>
          <w:szCs w:val="24"/>
        </w:rPr>
        <w:t>“</w:t>
      </w:r>
      <w:r>
        <w:rPr>
          <w:rFonts w:asciiTheme="minorHAnsi" w:hAnsiTheme="minorHAnsi"/>
          <w:b/>
          <w:bCs/>
          <w:sz w:val="24"/>
          <w:szCs w:val="24"/>
        </w:rPr>
        <w:t>USCG helicopter</w:t>
      </w:r>
      <w:r w:rsidR="002A13F2" w:rsidRPr="0019226A">
        <w:rPr>
          <w:rFonts w:asciiTheme="minorHAnsi" w:hAnsiTheme="minorHAnsi"/>
          <w:b/>
          <w:bCs/>
          <w:sz w:val="24"/>
          <w:szCs w:val="24"/>
        </w:rPr>
        <w:t xml:space="preserve">” </w:t>
      </w:r>
      <w:r>
        <w:rPr>
          <w:rFonts w:asciiTheme="minorHAnsi" w:hAnsiTheme="minorHAnsi"/>
          <w:sz w:val="24"/>
          <w:szCs w:val="24"/>
        </w:rPr>
        <w:t>brought out Gerry McChesney who visited the island for the day.</w:t>
      </w:r>
    </w:p>
    <w:p w14:paraId="7862C923" w14:textId="4E9AB3D2" w:rsidR="002A13F2" w:rsidRPr="0019226A" w:rsidRDefault="00A13D19" w:rsidP="00BF41BF">
      <w:pPr>
        <w:spacing w:before="240"/>
        <w:rPr>
          <w:rFonts w:asciiTheme="minorHAnsi" w:hAnsiTheme="minorHAnsi"/>
          <w:sz w:val="24"/>
          <w:szCs w:val="24"/>
        </w:rPr>
      </w:pPr>
      <w:r>
        <w:rPr>
          <w:rFonts w:asciiTheme="minorHAnsi" w:hAnsiTheme="minorHAnsi"/>
          <w:sz w:val="24"/>
          <w:szCs w:val="24"/>
        </w:rPr>
        <w:t>September</w:t>
      </w:r>
      <w:r w:rsidR="0019226A" w:rsidRPr="0019226A">
        <w:rPr>
          <w:rFonts w:asciiTheme="minorHAnsi" w:hAnsiTheme="minorHAnsi"/>
          <w:sz w:val="24"/>
          <w:szCs w:val="24"/>
        </w:rPr>
        <w:t xml:space="preserve"> </w:t>
      </w:r>
      <w:r>
        <w:rPr>
          <w:rFonts w:asciiTheme="minorHAnsi" w:hAnsiTheme="minorHAnsi"/>
          <w:sz w:val="24"/>
          <w:szCs w:val="24"/>
        </w:rPr>
        <w:t>17</w:t>
      </w:r>
      <w:r w:rsidR="007503A0">
        <w:rPr>
          <w:rFonts w:asciiTheme="minorHAnsi" w:hAnsiTheme="minorHAnsi"/>
          <w:sz w:val="24"/>
          <w:szCs w:val="24"/>
          <w:vertAlign w:val="superscript"/>
        </w:rPr>
        <w:t>th</w:t>
      </w:r>
      <w:r w:rsidR="0019226A" w:rsidRPr="0019226A">
        <w:rPr>
          <w:rFonts w:asciiTheme="minorHAnsi" w:hAnsiTheme="minorHAnsi"/>
          <w:sz w:val="24"/>
          <w:szCs w:val="24"/>
        </w:rPr>
        <w:t xml:space="preserve">: </w:t>
      </w:r>
      <w:r w:rsidR="0019226A" w:rsidRPr="0019226A">
        <w:rPr>
          <w:rFonts w:asciiTheme="minorHAnsi" w:hAnsiTheme="minorHAnsi"/>
          <w:b/>
          <w:bCs/>
          <w:sz w:val="24"/>
          <w:szCs w:val="24"/>
        </w:rPr>
        <w:t>“</w:t>
      </w:r>
      <w:commentRangeStart w:id="4"/>
      <w:commentRangeStart w:id="5"/>
      <w:r>
        <w:rPr>
          <w:rFonts w:asciiTheme="minorHAnsi" w:hAnsiTheme="minorHAnsi"/>
          <w:b/>
          <w:bCs/>
          <w:sz w:val="24"/>
          <w:szCs w:val="24"/>
        </w:rPr>
        <w:t>SF Helicopter</w:t>
      </w:r>
      <w:commentRangeEnd w:id="4"/>
      <w:r>
        <w:rPr>
          <w:rStyle w:val="CommentReference"/>
        </w:rPr>
        <w:commentReference w:id="4"/>
      </w:r>
      <w:commentRangeEnd w:id="5"/>
      <w:r w:rsidR="005A035D">
        <w:rPr>
          <w:rStyle w:val="CommentReference"/>
        </w:rPr>
        <w:commentReference w:id="5"/>
      </w:r>
      <w:r w:rsidR="0019226A" w:rsidRPr="0019226A">
        <w:rPr>
          <w:rFonts w:asciiTheme="minorHAnsi" w:hAnsiTheme="minorHAnsi"/>
          <w:b/>
          <w:bCs/>
          <w:sz w:val="24"/>
          <w:szCs w:val="24"/>
        </w:rPr>
        <w:t xml:space="preserve">” </w:t>
      </w:r>
      <w:r>
        <w:rPr>
          <w:rFonts w:asciiTheme="minorHAnsi" w:hAnsiTheme="minorHAnsi"/>
          <w:sz w:val="24"/>
          <w:szCs w:val="24"/>
        </w:rPr>
        <w:t>departed with Scott Webster and his assistant Ralph.</w:t>
      </w:r>
    </w:p>
    <w:p w14:paraId="3A4DC54E" w14:textId="63B11E97" w:rsidR="00BD610C" w:rsidRPr="0019226A" w:rsidRDefault="00BD610C" w:rsidP="00BD610C">
      <w:pPr>
        <w:rPr>
          <w:rFonts w:asciiTheme="minorHAnsi" w:hAnsiTheme="minorHAnsi"/>
          <w:sz w:val="24"/>
          <w:szCs w:val="24"/>
        </w:rPr>
      </w:pP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t>West End Island Visitors</w:t>
      </w:r>
    </w:p>
    <w:p w14:paraId="1CEF6AD0" w14:textId="350B658E" w:rsidR="00F13008" w:rsidRPr="0019226A" w:rsidRDefault="00F13008" w:rsidP="005A387B">
      <w:pPr>
        <w:jc w:val="both"/>
        <w:rPr>
          <w:rFonts w:asciiTheme="minorHAnsi" w:hAnsiTheme="minorHAnsi"/>
          <w:sz w:val="24"/>
          <w:szCs w:val="24"/>
        </w:rPr>
      </w:pPr>
      <w:r w:rsidRPr="0019226A">
        <w:rPr>
          <w:rFonts w:asciiTheme="minorHAnsi" w:hAnsiTheme="minorHAnsi"/>
          <w:sz w:val="24"/>
          <w:szCs w:val="24"/>
        </w:rPr>
        <w:lastRenderedPageBreak/>
        <w:t>No</w:t>
      </w:r>
      <w:r w:rsidR="000E2733">
        <w:rPr>
          <w:rFonts w:asciiTheme="minorHAnsi" w:hAnsiTheme="minorHAnsi"/>
          <w:sz w:val="24"/>
          <w:szCs w:val="24"/>
        </w:rPr>
        <w:t xml:space="preserve"> trips were made to West End this month.</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commentRangeStart w:id="6"/>
      <w:commentRangeStart w:id="7"/>
      <w:commentRangeStart w:id="8"/>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commentRangeEnd w:id="6"/>
      <w:r w:rsidR="0033430A">
        <w:rPr>
          <w:rStyle w:val="CommentReference"/>
        </w:rPr>
        <w:commentReference w:id="6"/>
      </w:r>
      <w:commentRangeEnd w:id="7"/>
      <w:r w:rsidR="00DD7E5F">
        <w:rPr>
          <w:rStyle w:val="CommentReference"/>
        </w:rPr>
        <w:commentReference w:id="7"/>
      </w:r>
      <w:commentRangeEnd w:id="8"/>
      <w:r w:rsidR="005A035D">
        <w:rPr>
          <w:rStyle w:val="CommentReference"/>
        </w:rPr>
        <w:commentReference w:id="8"/>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F66316">
        <w:rPr>
          <w:rFonts w:asciiTheme="minorHAnsi" w:hAnsiTheme="minorHAnsi"/>
          <w:b/>
          <w:color w:val="005A9E"/>
          <w:sz w:val="32"/>
          <w:szCs w:val="32"/>
        </w:rPr>
        <w:t>Weather/Ocean</w:t>
      </w:r>
    </w:p>
    <w:p w14:paraId="2DFECD6E" w14:textId="7C324591" w:rsidR="009C735F" w:rsidRPr="007A50E8" w:rsidRDefault="00212944" w:rsidP="009071C2">
      <w:pPr>
        <w:spacing w:after="120"/>
        <w:rPr>
          <w:rFonts w:asciiTheme="minorHAnsi" w:hAnsiTheme="minorHAnsi"/>
          <w:sz w:val="24"/>
          <w:szCs w:val="24"/>
        </w:rPr>
      </w:pPr>
      <w:r>
        <w:rPr>
          <w:rFonts w:asciiTheme="minorHAnsi" w:hAnsiTheme="minorHAnsi"/>
          <w:noProof/>
          <w:sz w:val="24"/>
          <w:szCs w:val="24"/>
        </w:rPr>
        <w:drawing>
          <wp:anchor distT="0" distB="0" distL="114300" distR="114300" simplePos="0" relativeHeight="251658240" behindDoc="0" locked="0" layoutInCell="1" allowOverlap="1" wp14:anchorId="7388B7AC" wp14:editId="017F4767">
            <wp:simplePos x="0" y="0"/>
            <wp:positionH relativeFrom="margin">
              <wp:posOffset>949325</wp:posOffset>
            </wp:positionH>
            <wp:positionV relativeFrom="paragraph">
              <wp:posOffset>1856105</wp:posOffset>
            </wp:positionV>
            <wp:extent cx="4083050" cy="387096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9"/>
                    <a:stretch>
                      <a:fillRect/>
                    </a:stretch>
                  </pic:blipFill>
                  <pic:spPr>
                    <a:xfrm>
                      <a:off x="0" y="0"/>
                      <a:ext cx="4083050" cy="3870960"/>
                    </a:xfrm>
                    <a:prstGeom prst="rect">
                      <a:avLst/>
                    </a:prstGeom>
                  </pic:spPr>
                </pic:pic>
              </a:graphicData>
            </a:graphic>
            <wp14:sizeRelH relativeFrom="margin">
              <wp14:pctWidth>0</wp14:pctWidth>
            </wp14:sizeRelH>
            <wp14:sizeRelV relativeFrom="margin">
              <wp14:pctHeight>0</wp14:pctHeight>
            </wp14:sizeRelV>
          </wp:anchor>
        </w:drawing>
      </w:r>
      <w:r w:rsidR="5E3300C3" w:rsidRPr="00F66316">
        <w:rPr>
          <w:rFonts w:asciiTheme="minorHAnsi" w:hAnsiTheme="minorHAnsi"/>
          <w:sz w:val="24"/>
          <w:szCs w:val="24"/>
        </w:rPr>
        <w:t xml:space="preserve">Monthly weather is summarized in Figure 1. </w:t>
      </w:r>
      <w:r w:rsidR="0032606E" w:rsidRPr="00F66316">
        <w:rPr>
          <w:rFonts w:asciiTheme="minorHAnsi" w:hAnsiTheme="minorHAnsi"/>
          <w:sz w:val="24"/>
          <w:szCs w:val="24"/>
        </w:rPr>
        <w:t>Light to moderate</w:t>
      </w:r>
      <w:r w:rsidR="0034092E" w:rsidRPr="00F66316">
        <w:rPr>
          <w:rFonts w:asciiTheme="minorHAnsi" w:hAnsiTheme="minorHAnsi"/>
          <w:sz w:val="24"/>
          <w:szCs w:val="24"/>
        </w:rPr>
        <w:t xml:space="preserve"> NW winds</w:t>
      </w:r>
      <w:r w:rsidR="003351AA" w:rsidRPr="00F66316">
        <w:rPr>
          <w:rFonts w:asciiTheme="minorHAnsi" w:hAnsiTheme="minorHAnsi"/>
          <w:sz w:val="24"/>
          <w:szCs w:val="24"/>
        </w:rPr>
        <w:t xml:space="preserve"> dominated this month</w:t>
      </w:r>
      <w:r w:rsidR="009071C2" w:rsidRPr="00F66316">
        <w:rPr>
          <w:rFonts w:asciiTheme="minorHAnsi" w:hAnsiTheme="minorHAnsi"/>
          <w:sz w:val="24"/>
          <w:szCs w:val="24"/>
        </w:rPr>
        <w:t>, with occasional light winds from the S and SW. T</w:t>
      </w:r>
      <w:r w:rsidR="000662BB" w:rsidRPr="00F66316">
        <w:rPr>
          <w:rFonts w:asciiTheme="minorHAnsi" w:hAnsiTheme="minorHAnsi"/>
          <w:sz w:val="24"/>
          <w:szCs w:val="24"/>
        </w:rPr>
        <w:t xml:space="preserve">he </w:t>
      </w:r>
      <w:r w:rsidR="00B912E4" w:rsidRPr="00F66316">
        <w:rPr>
          <w:rFonts w:asciiTheme="minorHAnsi" w:hAnsiTheme="minorHAnsi"/>
          <w:sz w:val="24"/>
          <w:szCs w:val="24"/>
        </w:rPr>
        <w:t>island received</w:t>
      </w:r>
      <w:r w:rsidR="005A387B" w:rsidRPr="00F66316">
        <w:rPr>
          <w:rFonts w:asciiTheme="minorHAnsi" w:hAnsiTheme="minorHAnsi"/>
          <w:sz w:val="24"/>
          <w:szCs w:val="24"/>
        </w:rPr>
        <w:t xml:space="preserve"> </w:t>
      </w:r>
      <w:r w:rsidR="0032606E" w:rsidRPr="00F66316">
        <w:rPr>
          <w:rFonts w:asciiTheme="minorHAnsi" w:hAnsiTheme="minorHAnsi"/>
          <w:sz w:val="24"/>
          <w:szCs w:val="24"/>
        </w:rPr>
        <w:t>only trace amounts of</w:t>
      </w:r>
      <w:r w:rsidR="00B2265B" w:rsidRPr="00F66316">
        <w:rPr>
          <w:rFonts w:asciiTheme="minorHAnsi" w:hAnsiTheme="minorHAnsi"/>
          <w:sz w:val="24"/>
          <w:szCs w:val="24"/>
        </w:rPr>
        <w:t xml:space="preserve"> rain</w:t>
      </w:r>
      <w:r w:rsidR="003351AA" w:rsidRPr="00F66316">
        <w:rPr>
          <w:rFonts w:asciiTheme="minorHAnsi" w:hAnsiTheme="minorHAnsi"/>
          <w:sz w:val="24"/>
          <w:szCs w:val="24"/>
        </w:rPr>
        <w:t xml:space="preserve">. </w:t>
      </w:r>
      <w:r w:rsidR="00CF3635" w:rsidRPr="00F66316">
        <w:rPr>
          <w:rFonts w:asciiTheme="minorHAnsi" w:hAnsiTheme="minorHAnsi"/>
          <w:sz w:val="24"/>
          <w:szCs w:val="24"/>
        </w:rPr>
        <w:t>T</w:t>
      </w:r>
      <w:r w:rsidR="009071C2" w:rsidRPr="00F66316">
        <w:rPr>
          <w:rFonts w:asciiTheme="minorHAnsi" w:hAnsiTheme="minorHAnsi"/>
          <w:sz w:val="24"/>
          <w:szCs w:val="24"/>
        </w:rPr>
        <w:t xml:space="preserve">he </w:t>
      </w:r>
      <w:r w:rsidR="0091521B" w:rsidRPr="00F66316">
        <w:rPr>
          <w:rFonts w:asciiTheme="minorHAnsi" w:hAnsiTheme="minorHAnsi"/>
          <w:sz w:val="24"/>
          <w:szCs w:val="24"/>
        </w:rPr>
        <w:t xml:space="preserve">average </w:t>
      </w:r>
      <w:r w:rsidR="009071C2" w:rsidRPr="00F66316">
        <w:rPr>
          <w:rFonts w:asciiTheme="minorHAnsi" w:hAnsiTheme="minorHAnsi"/>
          <w:sz w:val="24"/>
          <w:szCs w:val="24"/>
        </w:rPr>
        <w:t xml:space="preserve">midday air temperature </w:t>
      </w:r>
      <w:r w:rsidR="00591589" w:rsidRPr="00F66316">
        <w:rPr>
          <w:rFonts w:asciiTheme="minorHAnsi" w:hAnsiTheme="minorHAnsi"/>
          <w:sz w:val="24"/>
          <w:szCs w:val="24"/>
        </w:rPr>
        <w:t xml:space="preserve">this </w:t>
      </w:r>
      <w:r w:rsidR="00632B09" w:rsidRPr="00F66316">
        <w:rPr>
          <w:rFonts w:asciiTheme="minorHAnsi" w:hAnsiTheme="minorHAnsi"/>
          <w:sz w:val="24"/>
          <w:szCs w:val="24"/>
        </w:rPr>
        <w:t>month</w:t>
      </w:r>
      <w:r w:rsidR="00591589" w:rsidRPr="00F66316">
        <w:rPr>
          <w:rFonts w:asciiTheme="minorHAnsi" w:hAnsiTheme="minorHAnsi"/>
          <w:sz w:val="24"/>
          <w:szCs w:val="24"/>
        </w:rPr>
        <w:t xml:space="preserve"> was 15.</w:t>
      </w:r>
      <w:r w:rsidR="00632B09" w:rsidRPr="00F66316">
        <w:rPr>
          <w:rFonts w:asciiTheme="minorHAnsi" w:hAnsiTheme="minorHAnsi"/>
          <w:sz w:val="24"/>
          <w:szCs w:val="24"/>
        </w:rPr>
        <w:t>71</w:t>
      </w:r>
      <w:r w:rsidR="00591589" w:rsidRPr="00F66316">
        <w:rPr>
          <w:rFonts w:asciiTheme="minorHAnsi" w:hAnsiTheme="minorHAnsi"/>
          <w:sz w:val="24"/>
          <w:szCs w:val="24"/>
        </w:rPr>
        <w:t xml:space="preserve"> </w:t>
      </w:r>
      <w:r w:rsidR="00591589" w:rsidRPr="00F66316">
        <w:rPr>
          <w:rFonts w:asciiTheme="minorHAnsi" w:hAnsiTheme="minorHAnsi" w:cstheme="minorHAnsi"/>
          <w:sz w:val="24"/>
          <w:szCs w:val="24"/>
        </w:rPr>
        <w:t>±</w:t>
      </w:r>
      <w:r w:rsidR="00591589" w:rsidRPr="00F66316">
        <w:rPr>
          <w:rFonts w:asciiTheme="minorHAnsi" w:hAnsiTheme="minorHAnsi"/>
          <w:sz w:val="24"/>
          <w:szCs w:val="24"/>
        </w:rPr>
        <w:t xml:space="preserve"> 1.</w:t>
      </w:r>
      <w:r w:rsidR="00632B09" w:rsidRPr="00F66316">
        <w:rPr>
          <w:rFonts w:asciiTheme="minorHAnsi" w:hAnsiTheme="minorHAnsi"/>
          <w:sz w:val="24"/>
          <w:szCs w:val="24"/>
        </w:rPr>
        <w:t>39</w:t>
      </w:r>
      <w:r w:rsidR="00591589" w:rsidRPr="00F66316">
        <w:rPr>
          <w:rFonts w:asciiTheme="minorHAnsi" w:hAnsiTheme="minorHAnsi"/>
          <w:sz w:val="24"/>
          <w:szCs w:val="24"/>
        </w:rPr>
        <w:t xml:space="preserve"> °C, which </w:t>
      </w:r>
      <w:r w:rsidR="009071C2" w:rsidRPr="00F66316">
        <w:rPr>
          <w:rFonts w:asciiTheme="minorHAnsi" w:hAnsiTheme="minorHAnsi"/>
          <w:sz w:val="24"/>
          <w:szCs w:val="24"/>
        </w:rPr>
        <w:t>was 0.</w:t>
      </w:r>
      <w:r w:rsidR="00632B09" w:rsidRPr="00F66316">
        <w:rPr>
          <w:rFonts w:asciiTheme="minorHAnsi" w:hAnsiTheme="minorHAnsi"/>
          <w:sz w:val="24"/>
          <w:szCs w:val="24"/>
        </w:rPr>
        <w:t>27</w:t>
      </w:r>
      <w:r w:rsidR="009071C2" w:rsidRPr="00F66316">
        <w:rPr>
          <w:rFonts w:asciiTheme="minorHAnsi" w:hAnsiTheme="minorHAnsi"/>
          <w:sz w:val="24"/>
          <w:szCs w:val="24"/>
        </w:rPr>
        <w:t xml:space="preserve"> </w:t>
      </w:r>
      <w:r w:rsidR="00591589" w:rsidRPr="00F66316">
        <w:rPr>
          <w:rFonts w:asciiTheme="minorHAnsi" w:hAnsiTheme="minorHAnsi"/>
          <w:sz w:val="24"/>
          <w:szCs w:val="24"/>
        </w:rPr>
        <w:t xml:space="preserve">°C </w:t>
      </w:r>
      <w:r w:rsidR="00632B09" w:rsidRPr="00F66316">
        <w:rPr>
          <w:rFonts w:asciiTheme="minorHAnsi" w:hAnsiTheme="minorHAnsi"/>
          <w:sz w:val="24"/>
          <w:szCs w:val="24"/>
        </w:rPr>
        <w:t>low</w:t>
      </w:r>
      <w:r w:rsidR="009071C2" w:rsidRPr="00F66316">
        <w:rPr>
          <w:rFonts w:asciiTheme="minorHAnsi" w:hAnsiTheme="minorHAnsi"/>
          <w:sz w:val="24"/>
          <w:szCs w:val="24"/>
        </w:rPr>
        <w:t xml:space="preserve">er than the long-term average </w:t>
      </w:r>
      <w:r w:rsidR="00591589" w:rsidRPr="00F66316">
        <w:rPr>
          <w:rFonts w:asciiTheme="minorHAnsi" w:hAnsiTheme="minorHAnsi"/>
          <w:sz w:val="24"/>
          <w:szCs w:val="24"/>
        </w:rPr>
        <w:t>of 15.</w:t>
      </w:r>
      <w:r w:rsidR="00632B09" w:rsidRPr="00F66316">
        <w:rPr>
          <w:rFonts w:asciiTheme="minorHAnsi" w:hAnsiTheme="minorHAnsi"/>
          <w:sz w:val="24"/>
          <w:szCs w:val="24"/>
        </w:rPr>
        <w:t>98</w:t>
      </w:r>
      <w:r w:rsidR="00591589" w:rsidRPr="00F66316">
        <w:rPr>
          <w:rFonts w:asciiTheme="minorHAnsi" w:hAnsiTheme="minorHAnsi"/>
          <w:sz w:val="24"/>
          <w:szCs w:val="24"/>
        </w:rPr>
        <w:t xml:space="preserve"> °C</w:t>
      </w:r>
      <w:r w:rsidR="5E3300C3" w:rsidRPr="00F66316">
        <w:rPr>
          <w:rFonts w:asciiTheme="minorHAnsi" w:hAnsiTheme="minorHAnsi"/>
          <w:sz w:val="24"/>
          <w:szCs w:val="24"/>
        </w:rPr>
        <w:t>.</w:t>
      </w:r>
      <w:r w:rsidR="0019226A" w:rsidRPr="00F66316">
        <w:rPr>
          <w:rFonts w:asciiTheme="minorHAnsi" w:hAnsiTheme="minorHAnsi"/>
          <w:sz w:val="24"/>
          <w:szCs w:val="24"/>
        </w:rPr>
        <w:t xml:space="preserve"> </w:t>
      </w:r>
      <w:r w:rsidR="00591589" w:rsidRPr="00F66316">
        <w:rPr>
          <w:rFonts w:asciiTheme="minorHAnsi" w:hAnsiTheme="minorHAnsi"/>
          <w:sz w:val="24"/>
          <w:szCs w:val="24"/>
        </w:rPr>
        <w:t>The average s</w:t>
      </w:r>
      <w:r w:rsidR="5E3300C3" w:rsidRPr="00F66316">
        <w:rPr>
          <w:rFonts w:asciiTheme="minorHAnsi" w:hAnsiTheme="minorHAnsi"/>
          <w:sz w:val="24"/>
          <w:szCs w:val="24"/>
        </w:rPr>
        <w:t>ea surface temperature (SST)</w:t>
      </w:r>
      <w:r w:rsidR="00591589" w:rsidRPr="00F66316">
        <w:rPr>
          <w:rFonts w:asciiTheme="minorHAnsi" w:hAnsiTheme="minorHAnsi"/>
          <w:sz w:val="24"/>
          <w:szCs w:val="24"/>
        </w:rPr>
        <w:t xml:space="preserve"> this </w:t>
      </w:r>
      <w:r w:rsidR="00F66316" w:rsidRPr="00F66316">
        <w:rPr>
          <w:rFonts w:asciiTheme="minorHAnsi" w:hAnsiTheme="minorHAnsi"/>
          <w:sz w:val="24"/>
          <w:szCs w:val="24"/>
        </w:rPr>
        <w:t>month</w:t>
      </w:r>
      <w:r w:rsidR="00591589" w:rsidRPr="00F66316">
        <w:rPr>
          <w:rFonts w:asciiTheme="minorHAnsi" w:hAnsiTheme="minorHAnsi"/>
          <w:sz w:val="24"/>
          <w:szCs w:val="24"/>
        </w:rPr>
        <w:t xml:space="preserve"> was 14.</w:t>
      </w:r>
      <w:r w:rsidR="00F66316" w:rsidRPr="00F66316">
        <w:rPr>
          <w:rFonts w:asciiTheme="minorHAnsi" w:hAnsiTheme="minorHAnsi"/>
          <w:sz w:val="24"/>
          <w:szCs w:val="24"/>
        </w:rPr>
        <w:t>4</w:t>
      </w:r>
      <w:r w:rsidR="00591589" w:rsidRPr="00F66316">
        <w:rPr>
          <w:rFonts w:asciiTheme="minorHAnsi" w:hAnsiTheme="minorHAnsi"/>
          <w:sz w:val="24"/>
          <w:szCs w:val="24"/>
        </w:rPr>
        <w:t xml:space="preserve">6 </w:t>
      </w:r>
      <w:r w:rsidR="00591589" w:rsidRPr="00F66316">
        <w:rPr>
          <w:rFonts w:asciiTheme="minorHAnsi" w:hAnsiTheme="minorHAnsi" w:cstheme="minorHAnsi"/>
          <w:sz w:val="24"/>
          <w:szCs w:val="24"/>
        </w:rPr>
        <w:t>± 0.</w:t>
      </w:r>
      <w:r w:rsidR="00F66316" w:rsidRPr="00F66316">
        <w:rPr>
          <w:rFonts w:asciiTheme="minorHAnsi" w:hAnsiTheme="minorHAnsi" w:cstheme="minorHAnsi"/>
          <w:sz w:val="24"/>
          <w:szCs w:val="24"/>
        </w:rPr>
        <w:t>51</w:t>
      </w:r>
      <w:r w:rsidR="00591589" w:rsidRPr="00F66316">
        <w:rPr>
          <w:rFonts w:asciiTheme="minorHAnsi" w:hAnsiTheme="minorHAnsi"/>
          <w:sz w:val="24"/>
          <w:szCs w:val="24"/>
        </w:rPr>
        <w:t xml:space="preserve"> °C, which was 0.</w:t>
      </w:r>
      <w:r w:rsidR="00F66316" w:rsidRPr="00F66316">
        <w:rPr>
          <w:rFonts w:asciiTheme="minorHAnsi" w:hAnsiTheme="minorHAnsi"/>
          <w:sz w:val="24"/>
          <w:szCs w:val="24"/>
        </w:rPr>
        <w:t>34</w:t>
      </w:r>
      <w:r w:rsidR="00591589" w:rsidRPr="00F66316">
        <w:rPr>
          <w:rFonts w:asciiTheme="minorHAnsi" w:hAnsiTheme="minorHAnsi"/>
          <w:sz w:val="24"/>
          <w:szCs w:val="24"/>
        </w:rPr>
        <w:t xml:space="preserve"> °C above the long-term average of </w:t>
      </w:r>
      <w:r w:rsidR="009071C2" w:rsidRPr="00F66316">
        <w:rPr>
          <w:rFonts w:asciiTheme="minorHAnsi" w:hAnsiTheme="minorHAnsi"/>
          <w:sz w:val="24"/>
          <w:szCs w:val="24"/>
        </w:rPr>
        <w:t>1</w:t>
      </w:r>
      <w:r w:rsidR="00F66316" w:rsidRPr="00F66316">
        <w:rPr>
          <w:rFonts w:asciiTheme="minorHAnsi" w:hAnsiTheme="minorHAnsi"/>
          <w:sz w:val="24"/>
          <w:szCs w:val="24"/>
        </w:rPr>
        <w:t>4.12</w:t>
      </w:r>
      <w:r w:rsidR="00434040" w:rsidRPr="00F66316">
        <w:rPr>
          <w:rFonts w:asciiTheme="minorHAnsi" w:hAnsiTheme="minorHAnsi"/>
          <w:sz w:val="24"/>
          <w:szCs w:val="24"/>
        </w:rPr>
        <w:t xml:space="preserve"> </w:t>
      </w:r>
      <w:r w:rsidR="00A63C53" w:rsidRPr="00F66316">
        <w:rPr>
          <w:rFonts w:asciiTheme="minorHAnsi" w:hAnsiTheme="minorHAnsi"/>
          <w:sz w:val="24"/>
          <w:szCs w:val="24"/>
        </w:rPr>
        <w:t>°C.</w:t>
      </w:r>
      <w:r w:rsidR="00632B09">
        <w:rPr>
          <w:rFonts w:asciiTheme="minorHAnsi" w:hAnsiTheme="minorHAnsi"/>
          <w:sz w:val="24"/>
          <w:szCs w:val="24"/>
        </w:rPr>
        <w:t xml:space="preserve"> </w:t>
      </w:r>
      <w:r w:rsidR="00ED2347">
        <w:rPr>
          <w:rFonts w:asciiTheme="minorHAnsi" w:hAnsiTheme="minorHAnsi"/>
          <w:sz w:val="24"/>
          <w:szCs w:val="24"/>
        </w:rPr>
        <w:t xml:space="preserve">The air quality this month was </w:t>
      </w:r>
      <w:r w:rsidR="008A416C">
        <w:rPr>
          <w:rFonts w:asciiTheme="minorHAnsi" w:hAnsiTheme="minorHAnsi"/>
          <w:sz w:val="24"/>
          <w:szCs w:val="24"/>
        </w:rPr>
        <w:t>moderate</w:t>
      </w:r>
      <w:r w:rsidR="009D7350">
        <w:rPr>
          <w:rFonts w:asciiTheme="minorHAnsi" w:hAnsiTheme="minorHAnsi"/>
          <w:sz w:val="24"/>
          <w:szCs w:val="24"/>
        </w:rPr>
        <w:t xml:space="preserve"> according to EPA standards</w:t>
      </w:r>
      <w:r w:rsidR="00DD7E5F">
        <w:rPr>
          <w:rFonts w:asciiTheme="minorHAnsi" w:hAnsiTheme="minorHAnsi"/>
          <w:sz w:val="24"/>
          <w:szCs w:val="24"/>
        </w:rPr>
        <w:t xml:space="preserve"> (Table 1)</w:t>
      </w:r>
      <w:r w:rsidR="008A416C">
        <w:rPr>
          <w:rFonts w:asciiTheme="minorHAnsi" w:hAnsiTheme="minorHAnsi"/>
          <w:sz w:val="24"/>
          <w:szCs w:val="24"/>
        </w:rPr>
        <w:t xml:space="preserve">, with an average </w:t>
      </w:r>
      <w:r w:rsidR="008F1A83">
        <w:rPr>
          <w:rFonts w:asciiTheme="minorHAnsi" w:hAnsiTheme="minorHAnsi"/>
          <w:sz w:val="24"/>
          <w:szCs w:val="24"/>
        </w:rPr>
        <w:t xml:space="preserve">Air Quality Index (AQI) </w:t>
      </w:r>
      <w:r>
        <w:rPr>
          <w:rFonts w:asciiTheme="minorHAnsi" w:hAnsiTheme="minorHAnsi"/>
          <w:sz w:val="24"/>
          <w:szCs w:val="24"/>
        </w:rPr>
        <w:t>of 58</w:t>
      </w:r>
      <w:r>
        <w:rPr>
          <w:rFonts w:asciiTheme="minorHAnsi" w:hAnsiTheme="minorHAnsi" w:cstheme="minorHAnsi"/>
          <w:sz w:val="24"/>
          <w:szCs w:val="24"/>
        </w:rPr>
        <w:t xml:space="preserve"> </w:t>
      </w:r>
      <w:r w:rsidR="008F1A83">
        <w:rPr>
          <w:rFonts w:asciiTheme="minorHAnsi" w:hAnsiTheme="minorHAnsi"/>
          <w:sz w:val="24"/>
          <w:szCs w:val="24"/>
        </w:rPr>
        <w:t xml:space="preserve">for </w:t>
      </w:r>
      <w:r w:rsidR="008A416C">
        <w:rPr>
          <w:rFonts w:asciiTheme="minorHAnsi" w:hAnsiTheme="minorHAnsi"/>
          <w:sz w:val="24"/>
          <w:szCs w:val="24"/>
        </w:rPr>
        <w:t xml:space="preserve">PM2.5 </w:t>
      </w:r>
      <w:r w:rsidR="008A416C">
        <w:rPr>
          <w:rFonts w:asciiTheme="minorHAnsi" w:hAnsiTheme="minorHAnsi" w:cstheme="minorHAnsi"/>
          <w:sz w:val="24"/>
          <w:szCs w:val="24"/>
        </w:rPr>
        <w:t>and</w:t>
      </w:r>
      <w:r>
        <w:rPr>
          <w:rFonts w:asciiTheme="minorHAnsi" w:hAnsiTheme="minorHAnsi" w:cstheme="minorHAnsi"/>
          <w:sz w:val="24"/>
          <w:szCs w:val="24"/>
        </w:rPr>
        <w:t xml:space="preserve"> 22</w:t>
      </w:r>
      <w:r w:rsidR="008A416C">
        <w:rPr>
          <w:rFonts w:asciiTheme="minorHAnsi" w:hAnsiTheme="minorHAnsi" w:cstheme="minorHAnsi"/>
          <w:sz w:val="24"/>
          <w:szCs w:val="24"/>
        </w:rPr>
        <w:t xml:space="preserve"> </w:t>
      </w:r>
      <w:r>
        <w:rPr>
          <w:rFonts w:asciiTheme="minorHAnsi" w:hAnsiTheme="minorHAnsi" w:cstheme="minorHAnsi"/>
          <w:sz w:val="24"/>
          <w:szCs w:val="24"/>
        </w:rPr>
        <w:t xml:space="preserve">for </w:t>
      </w:r>
      <w:r w:rsidR="008A416C">
        <w:rPr>
          <w:rFonts w:asciiTheme="minorHAnsi" w:hAnsiTheme="minorHAnsi" w:cstheme="minorHAnsi"/>
          <w:sz w:val="24"/>
          <w:szCs w:val="24"/>
        </w:rPr>
        <w:t xml:space="preserve">PM10. The PM2.5 level was </w:t>
      </w:r>
      <w:r w:rsidR="00A74107">
        <w:rPr>
          <w:rFonts w:asciiTheme="minorHAnsi" w:hAnsiTheme="minorHAnsi" w:cstheme="minorHAnsi"/>
          <w:sz w:val="24"/>
          <w:szCs w:val="24"/>
        </w:rPr>
        <w:t>“</w:t>
      </w:r>
      <w:r w:rsidR="008A416C">
        <w:rPr>
          <w:rFonts w:asciiTheme="minorHAnsi" w:hAnsiTheme="minorHAnsi" w:cstheme="minorHAnsi"/>
          <w:sz w:val="24"/>
          <w:szCs w:val="24"/>
        </w:rPr>
        <w:t>unhealthy</w:t>
      </w:r>
      <w:r w:rsidR="00A74107">
        <w:rPr>
          <w:rFonts w:asciiTheme="minorHAnsi" w:hAnsiTheme="minorHAnsi" w:cstheme="minorHAnsi"/>
          <w:sz w:val="24"/>
          <w:szCs w:val="24"/>
        </w:rPr>
        <w:t xml:space="preserve"> for sensitive groups”</w:t>
      </w:r>
      <w:r w:rsidR="008A416C">
        <w:rPr>
          <w:rFonts w:asciiTheme="minorHAnsi" w:hAnsiTheme="minorHAnsi" w:cstheme="minorHAnsi"/>
          <w:sz w:val="24"/>
          <w:szCs w:val="24"/>
        </w:rPr>
        <w:t xml:space="preserve"> on</w:t>
      </w:r>
      <w:r w:rsidR="00A74107">
        <w:rPr>
          <w:rFonts w:asciiTheme="minorHAnsi" w:hAnsiTheme="minorHAnsi" w:cstheme="minorHAnsi"/>
          <w:sz w:val="24"/>
          <w:szCs w:val="24"/>
        </w:rPr>
        <w:t xml:space="preserve"> only one day,</w:t>
      </w:r>
      <w:r w:rsidR="008A416C">
        <w:rPr>
          <w:rFonts w:asciiTheme="minorHAnsi" w:hAnsiTheme="minorHAnsi" w:cstheme="minorHAnsi"/>
          <w:sz w:val="24"/>
          <w:szCs w:val="24"/>
        </w:rPr>
        <w:t xml:space="preserve"> the </w:t>
      </w:r>
      <w:r w:rsidR="00A74107">
        <w:rPr>
          <w:rFonts w:asciiTheme="minorHAnsi" w:hAnsiTheme="minorHAnsi" w:cstheme="minorHAnsi"/>
          <w:sz w:val="24"/>
          <w:szCs w:val="24"/>
        </w:rPr>
        <w:t>14</w:t>
      </w:r>
      <w:r w:rsidR="00A74107" w:rsidRPr="00A74107">
        <w:rPr>
          <w:rFonts w:asciiTheme="minorHAnsi" w:hAnsiTheme="minorHAnsi" w:cstheme="minorHAnsi"/>
          <w:sz w:val="24"/>
          <w:szCs w:val="24"/>
          <w:vertAlign w:val="superscript"/>
        </w:rPr>
        <w:t>th</w:t>
      </w:r>
      <w:r w:rsidR="00A74107">
        <w:rPr>
          <w:rFonts w:asciiTheme="minorHAnsi" w:hAnsiTheme="minorHAnsi" w:cstheme="minorHAnsi"/>
          <w:sz w:val="24"/>
          <w:szCs w:val="24"/>
        </w:rPr>
        <w:t>, with a</w:t>
      </w:r>
      <w:r>
        <w:rPr>
          <w:rFonts w:asciiTheme="minorHAnsi" w:hAnsiTheme="minorHAnsi" w:cstheme="minorHAnsi"/>
          <w:sz w:val="24"/>
          <w:szCs w:val="24"/>
        </w:rPr>
        <w:t>n AQI</w:t>
      </w:r>
      <w:r w:rsidR="00A74107">
        <w:rPr>
          <w:rFonts w:asciiTheme="minorHAnsi" w:hAnsiTheme="minorHAnsi" w:cstheme="minorHAnsi"/>
          <w:sz w:val="24"/>
          <w:szCs w:val="24"/>
        </w:rPr>
        <w:t xml:space="preserve"> value of </w:t>
      </w:r>
      <w:r>
        <w:rPr>
          <w:rFonts w:asciiTheme="minorHAnsi" w:hAnsiTheme="minorHAnsi" w:cstheme="minorHAnsi"/>
          <w:sz w:val="24"/>
          <w:szCs w:val="24"/>
        </w:rPr>
        <w:t>110</w:t>
      </w:r>
      <w:r w:rsidR="00A74107">
        <w:rPr>
          <w:rFonts w:asciiTheme="minorHAnsi" w:hAnsiTheme="minorHAnsi" w:cstheme="minorHAnsi"/>
          <w:sz w:val="24"/>
          <w:szCs w:val="24"/>
        </w:rPr>
        <w:t>, while the PM10 levels never exceeded the “moderate” level.</w:t>
      </w:r>
    </w:p>
    <w:p w14:paraId="17AC6CAD" w14:textId="72FD377A" w:rsidR="008F1A83" w:rsidRDefault="00212944" w:rsidP="009071C2">
      <w:pPr>
        <w:spacing w:after="120"/>
        <w:rPr>
          <w:rFonts w:asciiTheme="minorHAnsi" w:hAnsiTheme="minorHAnsi"/>
          <w:sz w:val="24"/>
          <w:szCs w:val="24"/>
        </w:rPr>
      </w:pPr>
      <w:r>
        <w:rPr>
          <w:rFonts w:asciiTheme="minorHAnsi" w:hAnsiTheme="minorHAnsi"/>
          <w:sz w:val="24"/>
          <w:szCs w:val="24"/>
        </w:rPr>
        <w:t>Table</w:t>
      </w:r>
      <w:r w:rsidR="008F1A83">
        <w:rPr>
          <w:rFonts w:asciiTheme="minorHAnsi" w:hAnsiTheme="minorHAnsi"/>
          <w:sz w:val="24"/>
          <w:szCs w:val="24"/>
        </w:rPr>
        <w:t xml:space="preserve"> 1. </w:t>
      </w:r>
      <w:r w:rsidR="008F1A83" w:rsidRPr="008F1A83">
        <w:rPr>
          <w:rFonts w:asciiTheme="minorHAnsi" w:hAnsiTheme="minorHAnsi"/>
          <w:sz w:val="24"/>
          <w:szCs w:val="24"/>
        </w:rPr>
        <w:t xml:space="preserve">The </w:t>
      </w:r>
      <w:r w:rsidR="008F1A83">
        <w:rPr>
          <w:rFonts w:asciiTheme="minorHAnsi" w:hAnsiTheme="minorHAnsi"/>
          <w:sz w:val="24"/>
          <w:szCs w:val="24"/>
        </w:rPr>
        <w:t>Air Quality Index (</w:t>
      </w:r>
      <w:r w:rsidR="008F1A83" w:rsidRPr="008F1A83">
        <w:rPr>
          <w:rFonts w:asciiTheme="minorHAnsi" w:hAnsiTheme="minorHAnsi"/>
          <w:sz w:val="24"/>
          <w:szCs w:val="24"/>
        </w:rPr>
        <w:t>AQI</w:t>
      </w:r>
      <w:r w:rsidR="008F1A83">
        <w:rPr>
          <w:rFonts w:asciiTheme="minorHAnsi" w:hAnsiTheme="minorHAnsi"/>
          <w:sz w:val="24"/>
          <w:szCs w:val="24"/>
        </w:rPr>
        <w:t>)</w:t>
      </w:r>
      <w:r w:rsidR="008F1A83" w:rsidRPr="008F1A83">
        <w:rPr>
          <w:rFonts w:asciiTheme="minorHAnsi" w:hAnsiTheme="minorHAnsi"/>
          <w:sz w:val="24"/>
          <w:szCs w:val="24"/>
        </w:rPr>
        <w:t xml:space="preserve"> is divided into six categories that correspond to different levels of health concern. The breakpoints between these categories are selected based on a review of the health effects evidence.</w:t>
      </w:r>
      <w:r w:rsidR="008F1A83">
        <w:rPr>
          <w:rFonts w:asciiTheme="minorHAnsi" w:hAnsiTheme="minorHAnsi"/>
          <w:sz w:val="24"/>
          <w:szCs w:val="24"/>
        </w:rPr>
        <w:t xml:space="preserve"> (</w:t>
      </w:r>
      <w:r w:rsidR="008F1A83" w:rsidRPr="008F1A83">
        <w:rPr>
          <w:rFonts w:asciiTheme="minorHAnsi" w:hAnsiTheme="minorHAnsi"/>
          <w:sz w:val="24"/>
          <w:szCs w:val="24"/>
        </w:rPr>
        <w:t>https://www.epa.gov/wildfire-smoke-course/wildfire-smoke-and-your-patients-health-air-quality-index</w:t>
      </w:r>
      <w:r w:rsidR="008F1A83">
        <w:rPr>
          <w:rFonts w:asciiTheme="minorHAnsi" w:hAnsiTheme="minorHAnsi"/>
          <w:sz w:val="24"/>
          <w:szCs w:val="24"/>
        </w:rPr>
        <w:t>)</w:t>
      </w:r>
    </w:p>
    <w:p w14:paraId="28D33B47" w14:textId="24438B70" w:rsidR="008F1A83" w:rsidRDefault="008F1A83" w:rsidP="009071C2">
      <w:pPr>
        <w:spacing w:after="120"/>
        <w:rPr>
          <w:rFonts w:asciiTheme="minorHAnsi" w:hAnsiTheme="minorHAnsi"/>
          <w:sz w:val="24"/>
          <w:szCs w:val="24"/>
        </w:rPr>
      </w:pPr>
    </w:p>
    <w:p w14:paraId="47A36D14" w14:textId="43F72ED3" w:rsidR="009071C2" w:rsidRPr="00DC7E35" w:rsidRDefault="009071C2" w:rsidP="009071C2">
      <w:pPr>
        <w:spacing w:after="120"/>
        <w:rPr>
          <w:rFonts w:asciiTheme="minorHAnsi" w:hAnsiTheme="minorHAnsi"/>
          <w:sz w:val="24"/>
          <w:szCs w:val="24"/>
          <w:highlight w:val="yellow"/>
        </w:rPr>
      </w:pPr>
    </w:p>
    <w:p w14:paraId="7D1AD5A5" w14:textId="235BF3BE" w:rsidR="00853517" w:rsidRPr="009071C2" w:rsidRDefault="00632B09" w:rsidP="006A431F">
      <w:pPr>
        <w:spacing w:after="120"/>
        <w:jc w:val="center"/>
        <w:rPr>
          <w:rFonts w:asciiTheme="minorHAnsi" w:hAnsiTheme="minorHAnsi"/>
          <w:sz w:val="24"/>
          <w:szCs w:val="24"/>
        </w:rPr>
      </w:pPr>
      <w:r>
        <w:rPr>
          <w:noProof/>
        </w:rPr>
        <w:drawing>
          <wp:inline distT="0" distB="0" distL="0" distR="0" wp14:anchorId="2188E2D3" wp14:editId="64267C62">
            <wp:extent cx="5590954" cy="6822141"/>
            <wp:effectExtent l="0" t="0" r="0" b="0"/>
            <wp:docPr id="5" name="Picture 5"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radar chart&#10;&#10;Description automatically generated"/>
                    <pic:cNvPicPr>
                      <a:picLocks noChangeAspect="1" noChangeArrowheads="1"/>
                    </pic:cNvPicPr>
                  </pic:nvPicPr>
                  <pic:blipFill rotWithShape="1">
                    <a:blip r:embed="rId20">
                      <a:extLst>
                        <a:ext uri="{28A0092B-C50C-407E-A947-70E740481C1C}">
                          <a14:useLocalDpi xmlns:a14="http://schemas.microsoft.com/office/drawing/2010/main" val="0"/>
                        </a:ext>
                      </a:extLst>
                    </a:blip>
                    <a:srcRect t="704" b="4389"/>
                    <a:stretch/>
                  </pic:blipFill>
                  <pic:spPr bwMode="auto">
                    <a:xfrm>
                      <a:off x="0" y="0"/>
                      <a:ext cx="5598598" cy="6831468"/>
                    </a:xfrm>
                    <a:prstGeom prst="rect">
                      <a:avLst/>
                    </a:prstGeom>
                    <a:noFill/>
                    <a:ln>
                      <a:noFill/>
                    </a:ln>
                    <a:extLst>
                      <a:ext uri="{53640926-AAD7-44D8-BBD7-CCE9431645EC}">
                        <a14:shadowObscured xmlns:a14="http://schemas.microsoft.com/office/drawing/2010/main"/>
                      </a:ext>
                    </a:extLst>
                  </pic:spPr>
                </pic:pic>
              </a:graphicData>
            </a:graphic>
          </wp:inline>
        </w:drawing>
      </w:r>
    </w:p>
    <w:p w14:paraId="0221AAFC" w14:textId="7938AAC5" w:rsidR="009071C2" w:rsidRPr="009071C2" w:rsidRDefault="009071C2" w:rsidP="006A431F">
      <w:pPr>
        <w:spacing w:after="120"/>
        <w:jc w:val="center"/>
        <w:rPr>
          <w:rFonts w:asciiTheme="minorHAnsi" w:hAnsiTheme="minorHAnsi"/>
          <w:sz w:val="24"/>
          <w:szCs w:val="24"/>
        </w:rPr>
      </w:pPr>
    </w:p>
    <w:p w14:paraId="5E8FBCA4" w14:textId="1C88C276" w:rsidR="006154F3" w:rsidRPr="009071C2" w:rsidRDefault="00572EA9" w:rsidP="00DD55A4">
      <w:pPr>
        <w:rPr>
          <w:rFonts w:asciiTheme="minorHAnsi" w:hAnsiTheme="minorHAnsi"/>
          <w:szCs w:val="24"/>
        </w:rPr>
      </w:pPr>
      <w:r w:rsidRPr="009071C2">
        <w:rPr>
          <w:rFonts w:asciiTheme="minorHAnsi" w:hAnsiTheme="minorHAnsi"/>
          <w:b/>
        </w:rPr>
        <w:t>Figure 1</w:t>
      </w:r>
      <w:r w:rsidRPr="009071C2">
        <w:rPr>
          <w:rFonts w:asciiTheme="minorHAnsi" w:hAnsiTheme="minorHAnsi"/>
        </w:rPr>
        <w:t>. Noon air and sea surface temperature data summary. Light blue depicts the long-term (1971 – 20</w:t>
      </w:r>
      <w:r w:rsidR="000662BB" w:rsidRPr="009071C2">
        <w:rPr>
          <w:rFonts w:asciiTheme="minorHAnsi" w:hAnsiTheme="minorHAnsi"/>
        </w:rPr>
        <w:t>2</w:t>
      </w:r>
      <w:r w:rsidR="00853517" w:rsidRPr="009071C2">
        <w:rPr>
          <w:rFonts w:asciiTheme="minorHAnsi" w:hAnsiTheme="minorHAnsi"/>
        </w:rPr>
        <w:t>0</w:t>
      </w:r>
      <w:r w:rsidRPr="009071C2">
        <w:rPr>
          <w:rFonts w:asciiTheme="minorHAnsi" w:hAnsiTheme="minorHAnsi"/>
        </w:rPr>
        <w:t xml:space="preserve">) range of observations with years given for record highs and lows; dark blue shows the long-term range of averages for </w:t>
      </w:r>
      <w:r w:rsidR="000B105D" w:rsidRPr="009071C2">
        <w:rPr>
          <w:rFonts w:asciiTheme="minorHAnsi" w:hAnsiTheme="minorHAnsi"/>
        </w:rPr>
        <w:t>this month</w:t>
      </w:r>
      <w:r w:rsidRPr="009071C2">
        <w:rPr>
          <w:rFonts w:asciiTheme="minorHAnsi" w:hAnsiTheme="minorHAnsi"/>
        </w:rPr>
        <w:t>. Orange depicts the range of current (202</w:t>
      </w:r>
      <w:r w:rsidR="00FA35CB" w:rsidRPr="009071C2">
        <w:rPr>
          <w:rFonts w:asciiTheme="minorHAnsi" w:hAnsiTheme="minorHAnsi"/>
        </w:rPr>
        <w:t>1</w:t>
      </w:r>
      <w:r w:rsidRPr="009071C2">
        <w:rPr>
          <w:rFonts w:asciiTheme="minorHAnsi" w:hAnsiTheme="minorHAnsi"/>
        </w:rPr>
        <w:t xml:space="preserve">) observations. Differences between the long-term and current means are shown in red if above normal, and blue if below normal. </w:t>
      </w:r>
      <w:r w:rsidRPr="009071C2">
        <w:rPr>
          <w:rFonts w:asciiTheme="minorHAnsi" w:hAnsiTheme="minorHAnsi"/>
          <w:szCs w:val="24"/>
        </w:rPr>
        <w:t xml:space="preserve">Daily wind speed (color scale) and </w:t>
      </w:r>
      <w:r w:rsidRPr="009071C2">
        <w:rPr>
          <w:rFonts w:asciiTheme="minorHAnsi" w:hAnsiTheme="minorHAnsi"/>
          <w:szCs w:val="24"/>
        </w:rPr>
        <w:lastRenderedPageBreak/>
        <w:t>direction binned into sectors for morning, noon, and afternoon observations for this month. Larger bars indicate more wind from that direction.</w:t>
      </w:r>
    </w:p>
    <w:p w14:paraId="25309828" w14:textId="77777777" w:rsidR="0025746A" w:rsidRPr="00DC7E35" w:rsidRDefault="0025746A" w:rsidP="00DD55A4">
      <w:pPr>
        <w:rPr>
          <w:rFonts w:asciiTheme="minorHAnsi" w:hAnsiTheme="minorHAnsi"/>
          <w:szCs w:val="24"/>
          <w:highlight w:val="yellow"/>
        </w:rPr>
      </w:pPr>
    </w:p>
    <w:p w14:paraId="161E76F0" w14:textId="301E69C8"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5B72C3FD" w:rsidR="00EB20A0" w:rsidRDefault="00EB20A0" w:rsidP="006A431F">
      <w:pPr>
        <w:rPr>
          <w:rFonts w:asciiTheme="minorHAnsi" w:hAnsiTheme="minorHAnsi"/>
          <w:sz w:val="24"/>
          <w:szCs w:val="24"/>
        </w:rPr>
      </w:pPr>
      <w:r>
        <w:rPr>
          <w:rFonts w:asciiTheme="minorHAnsi" w:hAnsiTheme="minorHAnsi"/>
          <w:sz w:val="24"/>
          <w:szCs w:val="24"/>
        </w:rPr>
        <w:t>On 14 Sep two oiled Western Gulls were seen: a juvenile with 70% dark oil covering its body and a third-cycle with 10% dark oil on its body (located on its head).</w:t>
      </w:r>
    </w:p>
    <w:p w14:paraId="29BDF9D4" w14:textId="77777777" w:rsidR="00EB20A0" w:rsidRDefault="00EB20A0" w:rsidP="006A431F">
      <w:pPr>
        <w:rPr>
          <w:rFonts w:asciiTheme="minorHAnsi" w:hAnsiTheme="minorHAnsi"/>
          <w:sz w:val="24"/>
          <w:szCs w:val="24"/>
        </w:rPr>
      </w:pPr>
    </w:p>
    <w:p w14:paraId="0D2A1311" w14:textId="3909B6A5" w:rsidR="008E4223" w:rsidRPr="000E5453" w:rsidRDefault="00E149F7" w:rsidP="006A431F">
      <w:pPr>
        <w:rPr>
          <w:rFonts w:asciiTheme="minorHAnsi" w:hAnsiTheme="minorHAnsi"/>
          <w:b/>
          <w:color w:val="005A9E"/>
          <w:sz w:val="32"/>
          <w:szCs w:val="32"/>
        </w:rPr>
      </w:pPr>
      <w:r>
        <w:rPr>
          <w:rFonts w:asciiTheme="minorHAnsi" w:hAnsiTheme="minorHAnsi"/>
          <w:sz w:val="24"/>
          <w:szCs w:val="24"/>
        </w:rPr>
        <w:t xml:space="preserve">Eight </w:t>
      </w:r>
      <w:proofErr w:type="spellStart"/>
      <w:r>
        <w:rPr>
          <w:rFonts w:asciiTheme="minorHAnsi" w:hAnsiTheme="minorHAnsi"/>
          <w:sz w:val="24"/>
          <w:szCs w:val="24"/>
        </w:rPr>
        <w:t>Zalophus</w:t>
      </w:r>
      <w:proofErr w:type="spellEnd"/>
      <w:r>
        <w:rPr>
          <w:rFonts w:asciiTheme="minorHAnsi" w:hAnsiTheme="minorHAnsi"/>
          <w:sz w:val="24"/>
          <w:szCs w:val="24"/>
        </w:rPr>
        <w:t xml:space="preserve"> (two adults,</w:t>
      </w:r>
      <w:r w:rsidRPr="000E5453">
        <w:rPr>
          <w:rFonts w:asciiTheme="minorHAnsi" w:hAnsiTheme="minorHAnsi"/>
          <w:sz w:val="24"/>
          <w:szCs w:val="24"/>
        </w:rPr>
        <w:t xml:space="preserve"> </w:t>
      </w:r>
      <w:r>
        <w:rPr>
          <w:rFonts w:asciiTheme="minorHAnsi" w:hAnsiTheme="minorHAnsi"/>
          <w:sz w:val="24"/>
          <w:szCs w:val="24"/>
        </w:rPr>
        <w:t xml:space="preserve">three immatures, and three unknown age) were found to be entangled this month </w:t>
      </w:r>
      <w:r w:rsidR="00026114" w:rsidRPr="000E5453">
        <w:rPr>
          <w:rFonts w:asciiTheme="minorHAnsi" w:hAnsiTheme="minorHAnsi"/>
          <w:sz w:val="24"/>
          <w:szCs w:val="24"/>
        </w:rPr>
        <w:t>with monofilament</w:t>
      </w:r>
      <w:r w:rsidR="009C24B3">
        <w:rPr>
          <w:rFonts w:asciiTheme="minorHAnsi" w:hAnsiTheme="minorHAnsi"/>
          <w:sz w:val="24"/>
          <w:szCs w:val="24"/>
        </w:rPr>
        <w:t>, nylon rope,</w:t>
      </w:r>
      <w:r w:rsidR="00026114" w:rsidRPr="000E5453">
        <w:rPr>
          <w:rFonts w:asciiTheme="minorHAnsi" w:hAnsiTheme="minorHAnsi"/>
          <w:sz w:val="24"/>
          <w:szCs w:val="24"/>
        </w:rPr>
        <w:t xml:space="preserve"> or </w:t>
      </w:r>
      <w:r w:rsidR="009C24B3">
        <w:rPr>
          <w:rFonts w:asciiTheme="minorHAnsi" w:hAnsiTheme="minorHAnsi"/>
          <w:sz w:val="24"/>
          <w:szCs w:val="24"/>
        </w:rPr>
        <w:t>unknown material</w:t>
      </w:r>
      <w:r w:rsidR="00026114" w:rsidRPr="000E5453">
        <w:rPr>
          <w:rFonts w:asciiTheme="minorHAnsi" w:hAnsiTheme="minorHAnsi"/>
          <w:sz w:val="24"/>
          <w:szCs w:val="24"/>
        </w:rPr>
        <w:t xml:space="preserve"> </w:t>
      </w:r>
      <w:r w:rsidR="00B4433F" w:rsidRPr="000E5453">
        <w:rPr>
          <w:rFonts w:asciiTheme="minorHAnsi" w:hAnsiTheme="minorHAnsi"/>
          <w:sz w:val="24"/>
          <w:szCs w:val="24"/>
        </w:rPr>
        <w:t>embedded</w:t>
      </w:r>
      <w:r w:rsidR="00026114" w:rsidRPr="000E5453">
        <w:rPr>
          <w:rFonts w:asciiTheme="minorHAnsi" w:hAnsiTheme="minorHAnsi"/>
          <w:sz w:val="24"/>
          <w:szCs w:val="24"/>
        </w:rPr>
        <w:t xml:space="preserve"> in their neck</w:t>
      </w:r>
      <w:r w:rsidR="008C12E9" w:rsidRPr="000E5453">
        <w:rPr>
          <w:rFonts w:asciiTheme="minorHAnsi" w:hAnsiTheme="minorHAnsi"/>
          <w:sz w:val="24"/>
          <w:szCs w:val="24"/>
        </w:rPr>
        <w:t>s</w:t>
      </w:r>
      <w:r w:rsidR="009C24B3">
        <w:rPr>
          <w:rFonts w:asciiTheme="minorHAnsi" w:hAnsiTheme="minorHAnsi"/>
          <w:sz w:val="24"/>
          <w:szCs w:val="24"/>
        </w:rPr>
        <w:t xml:space="preserve"> and/or head</w:t>
      </w:r>
      <w:r w:rsidR="00026114" w:rsidRPr="000E5453">
        <w:rPr>
          <w:rFonts w:asciiTheme="minorHAnsi" w:hAnsiTheme="minorHAnsi"/>
          <w:sz w:val="24"/>
          <w:szCs w:val="24"/>
        </w:rPr>
        <w:t>.</w:t>
      </w:r>
      <w:r w:rsidR="009C24B3">
        <w:rPr>
          <w:rFonts w:asciiTheme="minorHAnsi" w:hAnsiTheme="minorHAnsi"/>
          <w:sz w:val="24"/>
          <w:szCs w:val="24"/>
        </w:rPr>
        <w:t xml:space="preserve"> One adult </w:t>
      </w:r>
      <w:r>
        <w:rPr>
          <w:rFonts w:asciiTheme="minorHAnsi" w:hAnsiTheme="minorHAnsi"/>
          <w:sz w:val="24"/>
          <w:szCs w:val="24"/>
        </w:rPr>
        <w:t>Cassin’s Auklet</w:t>
      </w:r>
      <w:r w:rsidR="009C24B3">
        <w:rPr>
          <w:rFonts w:asciiTheme="minorHAnsi" w:hAnsiTheme="minorHAnsi"/>
          <w:sz w:val="24"/>
          <w:szCs w:val="24"/>
        </w:rPr>
        <w:t xml:space="preserve"> had </w:t>
      </w:r>
      <w:r>
        <w:rPr>
          <w:rFonts w:asciiTheme="minorHAnsi" w:hAnsiTheme="minorHAnsi"/>
          <w:sz w:val="24"/>
          <w:szCs w:val="24"/>
        </w:rPr>
        <w:t>string tightly wrapped around its wing and body.</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31E380DF" w:rsidR="00326473" w:rsidRDefault="00C33CAE" w:rsidP="00155A42">
      <w:pPr>
        <w:rPr>
          <w:rFonts w:asciiTheme="minorHAnsi" w:hAnsiTheme="minorHAnsi"/>
          <w:sz w:val="24"/>
          <w:szCs w:val="24"/>
        </w:rPr>
      </w:pPr>
      <w:r>
        <w:rPr>
          <w:rFonts w:asciiTheme="minorHAnsi" w:hAnsiTheme="minorHAnsi"/>
          <w:sz w:val="24"/>
          <w:szCs w:val="24"/>
        </w:rPr>
        <w:t>September 2</w:t>
      </w:r>
      <w:r w:rsidRPr="00C33CAE">
        <w:rPr>
          <w:rFonts w:asciiTheme="minorHAnsi" w:hAnsiTheme="minorHAnsi"/>
          <w:sz w:val="24"/>
          <w:szCs w:val="24"/>
          <w:vertAlign w:val="superscript"/>
        </w:rPr>
        <w:t>nd</w:t>
      </w:r>
      <w:r w:rsidR="00BF41BF" w:rsidRPr="003A2643">
        <w:rPr>
          <w:rFonts w:asciiTheme="minorHAnsi" w:hAnsiTheme="minorHAnsi"/>
          <w:sz w:val="24"/>
          <w:szCs w:val="24"/>
        </w:rPr>
        <w:t>:</w:t>
      </w:r>
      <w:r w:rsidR="007F6E32">
        <w:rPr>
          <w:rFonts w:asciiTheme="minorHAnsi" w:hAnsiTheme="minorHAnsi"/>
          <w:sz w:val="24"/>
          <w:szCs w:val="24"/>
        </w:rPr>
        <w:t xml:space="preserve"> </w:t>
      </w:r>
      <w:r>
        <w:rPr>
          <w:rFonts w:asciiTheme="minorHAnsi" w:hAnsiTheme="minorHAnsi"/>
          <w:sz w:val="24"/>
          <w:szCs w:val="24"/>
        </w:rPr>
        <w:t>feeding flocks consisting of hundreds of gulls, cormorants, and pelicans, with ~10 humpback whales were seen 3-6 km to the NE and SW of the island</w:t>
      </w:r>
    </w:p>
    <w:p w14:paraId="12F7694D" w14:textId="77777777" w:rsidR="005D678D" w:rsidRDefault="005D678D" w:rsidP="00155A42">
      <w:pPr>
        <w:rPr>
          <w:rFonts w:asciiTheme="minorHAnsi" w:hAnsiTheme="minorHAnsi"/>
          <w:sz w:val="24"/>
          <w:szCs w:val="24"/>
        </w:rPr>
      </w:pPr>
    </w:p>
    <w:p w14:paraId="159C312D" w14:textId="3BB1B0FB" w:rsidR="006B65DA" w:rsidRDefault="00C33CAE" w:rsidP="00155A42">
      <w:pPr>
        <w:rPr>
          <w:rFonts w:asciiTheme="minorHAnsi" w:hAnsiTheme="minorHAnsi"/>
          <w:sz w:val="24"/>
          <w:szCs w:val="24"/>
        </w:rPr>
      </w:pPr>
      <w:r>
        <w:rPr>
          <w:rFonts w:asciiTheme="minorHAnsi" w:hAnsiTheme="minorHAnsi"/>
          <w:sz w:val="24"/>
          <w:szCs w:val="24"/>
        </w:rPr>
        <w:t xml:space="preserve">September </w:t>
      </w:r>
      <w:r w:rsidR="00D54A8E">
        <w:rPr>
          <w:rFonts w:asciiTheme="minorHAnsi" w:hAnsiTheme="minorHAnsi"/>
          <w:sz w:val="24"/>
          <w:szCs w:val="24"/>
        </w:rPr>
        <w:t>3</w:t>
      </w:r>
      <w:r w:rsidR="00D54A8E" w:rsidRPr="00D54A8E">
        <w:rPr>
          <w:rFonts w:asciiTheme="minorHAnsi" w:hAnsiTheme="minorHAnsi"/>
          <w:sz w:val="24"/>
          <w:szCs w:val="24"/>
          <w:vertAlign w:val="superscript"/>
        </w:rPr>
        <w:t>rd</w:t>
      </w:r>
      <w:r w:rsidR="006B65DA">
        <w:rPr>
          <w:rFonts w:asciiTheme="minorHAnsi" w:hAnsiTheme="minorHAnsi"/>
          <w:sz w:val="24"/>
          <w:szCs w:val="24"/>
        </w:rPr>
        <w:t xml:space="preserve">: </w:t>
      </w:r>
      <w:r w:rsidR="00D54A8E">
        <w:rPr>
          <w:rFonts w:asciiTheme="minorHAnsi" w:hAnsiTheme="minorHAnsi"/>
          <w:sz w:val="24"/>
          <w:szCs w:val="24"/>
        </w:rPr>
        <w:t>a flock late in the afternoon 2-6 km southwest of the island consisted of 400 pelicans, 200 gulls, 200 shearwaters, 20 humpback whales, and 50 sea lions.</w:t>
      </w:r>
    </w:p>
    <w:p w14:paraId="2ADF6048" w14:textId="567D6E7D" w:rsidR="00D54A8E" w:rsidRDefault="00D54A8E" w:rsidP="00155A42">
      <w:pPr>
        <w:rPr>
          <w:rFonts w:asciiTheme="minorHAnsi" w:hAnsiTheme="minorHAnsi"/>
          <w:sz w:val="24"/>
          <w:szCs w:val="24"/>
        </w:rPr>
      </w:pPr>
    </w:p>
    <w:p w14:paraId="2504A46D" w14:textId="28D5623D" w:rsidR="00D54A8E" w:rsidRDefault="00D54A8E" w:rsidP="00155A42">
      <w:pPr>
        <w:rPr>
          <w:rFonts w:asciiTheme="minorHAnsi" w:hAnsiTheme="minorHAnsi"/>
          <w:sz w:val="24"/>
          <w:szCs w:val="24"/>
        </w:rPr>
      </w:pPr>
      <w:r>
        <w:rPr>
          <w:rFonts w:asciiTheme="minorHAnsi" w:hAnsiTheme="minorHAnsi"/>
          <w:sz w:val="24"/>
          <w:szCs w:val="24"/>
        </w:rPr>
        <w:t>September 15</w:t>
      </w:r>
      <w:r w:rsidRPr="00D54A8E">
        <w:rPr>
          <w:rFonts w:asciiTheme="minorHAnsi" w:hAnsiTheme="minorHAnsi"/>
          <w:sz w:val="24"/>
          <w:szCs w:val="24"/>
          <w:vertAlign w:val="superscript"/>
        </w:rPr>
        <w:t>th</w:t>
      </w:r>
      <w:r>
        <w:rPr>
          <w:rFonts w:asciiTheme="minorHAnsi" w:hAnsiTheme="minorHAnsi"/>
          <w:sz w:val="24"/>
          <w:szCs w:val="24"/>
        </w:rPr>
        <w:t>: a flock in the afternoon 2 miles northeast of the island consisted of 50 pelicans, 100 gulls, and cormorants.</w:t>
      </w:r>
    </w:p>
    <w:p w14:paraId="1D268605" w14:textId="3F2302F0" w:rsidR="00D54A8E" w:rsidRDefault="00D54A8E" w:rsidP="00155A42">
      <w:pPr>
        <w:rPr>
          <w:rFonts w:asciiTheme="minorHAnsi" w:hAnsiTheme="minorHAnsi"/>
          <w:sz w:val="24"/>
          <w:szCs w:val="24"/>
        </w:rPr>
      </w:pPr>
    </w:p>
    <w:p w14:paraId="3D347E24" w14:textId="5EDC6DD9" w:rsidR="00D54A8E" w:rsidRPr="003A2643" w:rsidRDefault="00D54A8E" w:rsidP="00155A42">
      <w:pPr>
        <w:rPr>
          <w:rFonts w:asciiTheme="minorHAnsi" w:hAnsiTheme="minorHAnsi"/>
          <w:sz w:val="24"/>
          <w:szCs w:val="24"/>
        </w:rPr>
      </w:pPr>
      <w:r>
        <w:rPr>
          <w:rFonts w:asciiTheme="minorHAnsi" w:hAnsiTheme="minorHAnsi"/>
          <w:sz w:val="24"/>
          <w:szCs w:val="24"/>
        </w:rPr>
        <w:t>September 18</w:t>
      </w:r>
      <w:r w:rsidRPr="00D54A8E">
        <w:rPr>
          <w:rFonts w:asciiTheme="minorHAnsi" w:hAnsiTheme="minorHAnsi"/>
          <w:sz w:val="24"/>
          <w:szCs w:val="24"/>
          <w:vertAlign w:val="superscript"/>
        </w:rPr>
        <w:t>th</w:t>
      </w:r>
      <w:r>
        <w:rPr>
          <w:rFonts w:asciiTheme="minorHAnsi" w:hAnsiTheme="minorHAnsi"/>
          <w:sz w:val="24"/>
          <w:szCs w:val="24"/>
        </w:rPr>
        <w:t>: a flock in the afternoon 2 miles south of the island consisted of 100 gulls, 20 pelicans, and three humpback whales.</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2278FEA9" w:rsidR="00292BAF" w:rsidRDefault="00810BE6" w:rsidP="006A431F">
      <w:pPr>
        <w:rPr>
          <w:rFonts w:asciiTheme="minorHAnsi" w:hAnsiTheme="minorHAnsi"/>
          <w:sz w:val="24"/>
          <w:szCs w:val="24"/>
        </w:rPr>
      </w:pPr>
      <w:r w:rsidRPr="003A2643">
        <w:rPr>
          <w:rFonts w:asciiTheme="minorHAnsi" w:hAnsiTheme="minorHAnsi"/>
          <w:b/>
          <w:sz w:val="24"/>
          <w:szCs w:val="24"/>
        </w:rPr>
        <w:t>Storm-</w:t>
      </w:r>
      <w:r w:rsidR="00FA72D3" w:rsidRPr="003A2643">
        <w:rPr>
          <w:rFonts w:asciiTheme="minorHAnsi" w:hAnsiTheme="minorHAnsi"/>
          <w:b/>
          <w:sz w:val="24"/>
          <w:szCs w:val="24"/>
        </w:rPr>
        <w:t>P</w:t>
      </w:r>
      <w:r w:rsidRPr="003A2643">
        <w:rPr>
          <w:rFonts w:asciiTheme="minorHAnsi" w:hAnsiTheme="minorHAnsi"/>
          <w:b/>
          <w:sz w:val="24"/>
          <w:szCs w:val="24"/>
        </w:rPr>
        <w:t xml:space="preserve">etrels </w:t>
      </w:r>
      <w:r w:rsidRPr="003A2643">
        <w:rPr>
          <w:rFonts w:asciiTheme="minorHAnsi" w:hAnsiTheme="minorHAnsi"/>
          <w:sz w:val="24"/>
          <w:szCs w:val="24"/>
        </w:rPr>
        <w:t>–</w:t>
      </w:r>
      <w:r w:rsidR="006B65DA">
        <w:rPr>
          <w:rFonts w:asciiTheme="minorHAnsi" w:hAnsiTheme="minorHAnsi"/>
          <w:sz w:val="24"/>
          <w:szCs w:val="24"/>
        </w:rPr>
        <w:t xml:space="preserve"> </w:t>
      </w:r>
      <w:r w:rsidR="009B7A0C" w:rsidRPr="00A6762F">
        <w:rPr>
          <w:rFonts w:asciiTheme="minorHAnsi" w:hAnsiTheme="minorHAnsi"/>
          <w:sz w:val="24"/>
          <w:szCs w:val="24"/>
        </w:rPr>
        <w:t xml:space="preserve">At the beginning of </w:t>
      </w:r>
      <w:r w:rsidR="009B7A0C">
        <w:rPr>
          <w:rFonts w:asciiTheme="minorHAnsi" w:hAnsiTheme="minorHAnsi"/>
          <w:sz w:val="24"/>
          <w:szCs w:val="24"/>
        </w:rPr>
        <w:t>September</w:t>
      </w:r>
      <w:r w:rsidR="009B7A0C" w:rsidRPr="00A6762F">
        <w:rPr>
          <w:rFonts w:asciiTheme="minorHAnsi" w:hAnsiTheme="minorHAnsi"/>
          <w:sz w:val="24"/>
          <w:szCs w:val="24"/>
        </w:rPr>
        <w:t xml:space="preserve">, 35 Ashy sites were active with chicks and still being followed from </w:t>
      </w:r>
      <w:r w:rsidR="009B7A0C">
        <w:rPr>
          <w:rFonts w:asciiTheme="minorHAnsi" w:hAnsiTheme="minorHAnsi"/>
          <w:sz w:val="24"/>
          <w:szCs w:val="24"/>
        </w:rPr>
        <w:t>August</w:t>
      </w:r>
      <w:r w:rsidR="009B7A0C" w:rsidRPr="00A6762F">
        <w:rPr>
          <w:rFonts w:asciiTheme="minorHAnsi" w:hAnsiTheme="minorHAnsi"/>
          <w:sz w:val="24"/>
          <w:szCs w:val="24"/>
        </w:rPr>
        <w:t xml:space="preserve">. Of these </w:t>
      </w:r>
      <w:r w:rsidR="009B7A0C">
        <w:rPr>
          <w:rFonts w:asciiTheme="minorHAnsi" w:hAnsiTheme="minorHAnsi"/>
          <w:sz w:val="24"/>
          <w:szCs w:val="24"/>
        </w:rPr>
        <w:t>35</w:t>
      </w:r>
      <w:r w:rsidR="009B7A0C" w:rsidRPr="00A6762F">
        <w:rPr>
          <w:rFonts w:asciiTheme="minorHAnsi" w:hAnsiTheme="minorHAnsi"/>
          <w:sz w:val="24"/>
          <w:szCs w:val="24"/>
        </w:rPr>
        <w:t xml:space="preserve"> nests, 1</w:t>
      </w:r>
      <w:r w:rsidR="009B7A0C">
        <w:rPr>
          <w:rFonts w:asciiTheme="minorHAnsi" w:hAnsiTheme="minorHAnsi"/>
          <w:sz w:val="24"/>
          <w:szCs w:val="24"/>
        </w:rPr>
        <w:t>0</w:t>
      </w:r>
      <w:r w:rsidR="009B7A0C" w:rsidRPr="00A6762F">
        <w:rPr>
          <w:rFonts w:asciiTheme="minorHAnsi" w:hAnsiTheme="minorHAnsi"/>
          <w:sz w:val="24"/>
          <w:szCs w:val="24"/>
        </w:rPr>
        <w:t xml:space="preserve"> fledged and 8 failed by the end of the month, while </w:t>
      </w:r>
      <w:r w:rsidR="009B7A0C">
        <w:rPr>
          <w:rFonts w:asciiTheme="minorHAnsi" w:hAnsiTheme="minorHAnsi"/>
          <w:sz w:val="24"/>
          <w:szCs w:val="24"/>
        </w:rPr>
        <w:t>17</w:t>
      </w:r>
      <w:r w:rsidR="009B7A0C" w:rsidRPr="00A6762F">
        <w:rPr>
          <w:rFonts w:asciiTheme="minorHAnsi" w:hAnsiTheme="minorHAnsi"/>
          <w:sz w:val="24"/>
          <w:szCs w:val="24"/>
        </w:rPr>
        <w:t xml:space="preserve"> were still being monitored into October</w:t>
      </w:r>
      <w:r w:rsidR="009B7A0C">
        <w:rPr>
          <w:rFonts w:asciiTheme="minorHAnsi" w:hAnsiTheme="minorHAnsi"/>
          <w:sz w:val="24"/>
          <w:szCs w:val="24"/>
        </w:rPr>
        <w:t xml:space="preserve"> (3 of which were on skip)</w:t>
      </w:r>
      <w:r w:rsidR="009B7A0C" w:rsidRPr="00A6762F">
        <w:rPr>
          <w:rFonts w:asciiTheme="minorHAnsi" w:hAnsiTheme="minorHAnsi"/>
          <w:sz w:val="24"/>
          <w:szCs w:val="24"/>
        </w:rPr>
        <w:t>.</w:t>
      </w:r>
      <w:r w:rsidR="009B7A0C">
        <w:rPr>
          <w:rFonts w:asciiTheme="minorHAnsi" w:hAnsiTheme="minorHAnsi"/>
          <w:sz w:val="24"/>
          <w:szCs w:val="24"/>
        </w:rPr>
        <w:t xml:space="preserve"> The one known breeding site in the Ashy Castle was still active at the end of the month.</w:t>
      </w:r>
    </w:p>
    <w:p w14:paraId="55FB07A4" w14:textId="2C232BFD" w:rsidR="008C12E9" w:rsidRPr="00DC7E35" w:rsidRDefault="008C12E9" w:rsidP="00827331">
      <w:pPr>
        <w:rPr>
          <w:rFonts w:asciiTheme="minorHAnsi" w:hAnsiTheme="minorHAnsi"/>
          <w:sz w:val="24"/>
          <w:szCs w:val="24"/>
          <w:highlight w:val="yellow"/>
        </w:rPr>
      </w:pPr>
    </w:p>
    <w:p w14:paraId="571D4012" w14:textId="70D02849"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972DF4">
        <w:rPr>
          <w:rFonts w:asciiTheme="minorHAnsi" w:hAnsiTheme="minorHAnsi"/>
          <w:sz w:val="24"/>
          <w:szCs w:val="24"/>
        </w:rPr>
        <w:t xml:space="preserve"> </w:t>
      </w:r>
      <w:r w:rsidR="007D5CA4">
        <w:rPr>
          <w:rFonts w:asciiTheme="minorHAnsi" w:hAnsiTheme="minorHAnsi"/>
          <w:sz w:val="24"/>
          <w:szCs w:val="24"/>
        </w:rPr>
        <w:t>We collected 50 r</w:t>
      </w:r>
      <w:r w:rsidR="00D54A8E">
        <w:rPr>
          <w:rFonts w:asciiTheme="minorHAnsi" w:hAnsiTheme="minorHAnsi"/>
          <w:sz w:val="24"/>
          <w:szCs w:val="24"/>
        </w:rPr>
        <w:t xml:space="preserve">egurgitated pellets from the Corm Blind Colony </w:t>
      </w:r>
      <w:r w:rsidR="007D5CA4">
        <w:rPr>
          <w:rFonts w:asciiTheme="minorHAnsi" w:hAnsiTheme="minorHAnsi"/>
          <w:sz w:val="24"/>
          <w:szCs w:val="24"/>
        </w:rPr>
        <w:t xml:space="preserve">on 7 Sep </w:t>
      </w:r>
      <w:r w:rsidR="00D54A8E">
        <w:rPr>
          <w:rFonts w:asciiTheme="minorHAnsi" w:hAnsiTheme="minorHAnsi"/>
          <w:sz w:val="24"/>
          <w:szCs w:val="24"/>
        </w:rPr>
        <w:t xml:space="preserve">and </w:t>
      </w:r>
      <w:r w:rsidR="007D5CA4">
        <w:rPr>
          <w:rFonts w:asciiTheme="minorHAnsi" w:hAnsiTheme="minorHAnsi"/>
          <w:sz w:val="24"/>
          <w:szCs w:val="24"/>
        </w:rPr>
        <w:t xml:space="preserve">50 pellets from </w:t>
      </w:r>
      <w:r w:rsidR="00D54A8E">
        <w:rPr>
          <w:rFonts w:asciiTheme="minorHAnsi" w:hAnsiTheme="minorHAnsi"/>
          <w:sz w:val="24"/>
          <w:szCs w:val="24"/>
        </w:rPr>
        <w:t xml:space="preserve">the </w:t>
      </w:r>
      <w:proofErr w:type="spellStart"/>
      <w:r w:rsidR="007D5CA4">
        <w:rPr>
          <w:rFonts w:asciiTheme="minorHAnsi" w:hAnsiTheme="minorHAnsi"/>
          <w:sz w:val="24"/>
          <w:szCs w:val="24"/>
        </w:rPr>
        <w:t>Shubrick</w:t>
      </w:r>
      <w:proofErr w:type="spellEnd"/>
      <w:r w:rsidR="007D5CA4">
        <w:rPr>
          <w:rFonts w:asciiTheme="minorHAnsi" w:hAnsiTheme="minorHAnsi"/>
          <w:sz w:val="24"/>
          <w:szCs w:val="24"/>
        </w:rPr>
        <w:t xml:space="preserve"> Cove colony on 8 Sep. A few unmonitored nests continued to be active at the beginning of the month. Thousands of chicks were </w:t>
      </w:r>
      <w:proofErr w:type="spellStart"/>
      <w:r w:rsidR="007D5CA4">
        <w:rPr>
          <w:rFonts w:asciiTheme="minorHAnsi" w:hAnsiTheme="minorHAnsi"/>
          <w:sz w:val="24"/>
          <w:szCs w:val="24"/>
        </w:rPr>
        <w:t>creching</w:t>
      </w:r>
      <w:proofErr w:type="spellEnd"/>
      <w:r w:rsidR="007D5CA4">
        <w:rPr>
          <w:rFonts w:asciiTheme="minorHAnsi" w:hAnsiTheme="minorHAnsi"/>
          <w:sz w:val="24"/>
          <w:szCs w:val="24"/>
        </w:rPr>
        <w:t xml:space="preserve"> along the shoreline near their colonies throughout the month.</w:t>
      </w:r>
    </w:p>
    <w:p w14:paraId="2F1091E6" w14:textId="77777777" w:rsidR="00EE6BDD" w:rsidRPr="004D1B8D" w:rsidRDefault="00EE6BDD" w:rsidP="00BA6670">
      <w:pPr>
        <w:rPr>
          <w:rFonts w:asciiTheme="minorHAnsi" w:hAnsiTheme="minorHAnsi"/>
          <w:sz w:val="24"/>
          <w:szCs w:val="24"/>
        </w:rPr>
      </w:pPr>
    </w:p>
    <w:p w14:paraId="1EAB3B7F" w14:textId="0A23A42F"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ED5647">
        <w:rPr>
          <w:rFonts w:asciiTheme="minorHAnsi" w:hAnsiTheme="minorHAnsi"/>
          <w:sz w:val="24"/>
          <w:szCs w:val="24"/>
        </w:rPr>
        <w:t>Approximately a hundred birds were seen daily roosting along the shoreline or on steep cliffs.</w:t>
      </w:r>
    </w:p>
    <w:p w14:paraId="4D3E2C56" w14:textId="77777777" w:rsidR="0084392D" w:rsidRPr="00DC7E35" w:rsidRDefault="0084392D" w:rsidP="5E3300C3">
      <w:pPr>
        <w:rPr>
          <w:rFonts w:asciiTheme="minorHAnsi" w:hAnsiTheme="minorHAnsi"/>
          <w:sz w:val="24"/>
          <w:szCs w:val="24"/>
          <w:highlight w:val="yellow"/>
        </w:rPr>
      </w:pPr>
    </w:p>
    <w:p w14:paraId="63B22FB0" w14:textId="19EA13EB"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ED5647">
        <w:rPr>
          <w:rFonts w:asciiTheme="minorHAnsi" w:hAnsiTheme="minorHAnsi"/>
          <w:sz w:val="24"/>
          <w:szCs w:val="24"/>
        </w:rPr>
        <w:t>Chicks continued on Maintop throughout the month. Adults were observed flying towards the mainland in the morning.</w:t>
      </w:r>
    </w:p>
    <w:p w14:paraId="35CB32A2" w14:textId="77777777" w:rsidR="00DD55A4" w:rsidRPr="00DC7E35" w:rsidRDefault="00DD55A4" w:rsidP="00FC266A">
      <w:pPr>
        <w:rPr>
          <w:rFonts w:asciiTheme="minorHAnsi" w:hAnsiTheme="minorHAnsi"/>
          <w:sz w:val="24"/>
          <w:szCs w:val="24"/>
          <w:highlight w:val="yellow"/>
        </w:rPr>
      </w:pPr>
    </w:p>
    <w:p w14:paraId="5DB4436B" w14:textId="63535C43"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934BBF" w:rsidRPr="00FB67B9">
        <w:rPr>
          <w:rFonts w:asciiTheme="minorHAnsi" w:hAnsiTheme="minorHAnsi"/>
          <w:sz w:val="24"/>
          <w:szCs w:val="24"/>
        </w:rPr>
        <w:t xml:space="preserve"> </w:t>
      </w:r>
      <w:r w:rsidR="00ED5647">
        <w:rPr>
          <w:rFonts w:asciiTheme="minorHAnsi" w:hAnsiTheme="minorHAnsi"/>
          <w:sz w:val="24"/>
          <w:szCs w:val="24"/>
        </w:rPr>
        <w:t>The last followed nest fledged on 5 Sep. A few thousand adults and immatures roosted nightly on the island.</w:t>
      </w:r>
    </w:p>
    <w:p w14:paraId="3400FDEB" w14:textId="77777777" w:rsidR="00022881" w:rsidRPr="00BA05AE" w:rsidRDefault="00022881" w:rsidP="008448FF">
      <w:pPr>
        <w:rPr>
          <w:rFonts w:asciiTheme="minorHAnsi" w:hAnsiTheme="minorHAnsi"/>
          <w:sz w:val="24"/>
          <w:szCs w:val="24"/>
        </w:rPr>
      </w:pPr>
    </w:p>
    <w:p w14:paraId="50041431" w14:textId="0FD7FFA8"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M</w:t>
      </w:r>
      <w:r w:rsidR="00214B73">
        <w:rPr>
          <w:rFonts w:asciiTheme="minorHAnsi" w:hAnsiTheme="minorHAnsi"/>
          <w:sz w:val="24"/>
          <w:szCs w:val="24"/>
        </w:rPr>
        <w:t xml:space="preserve">igrants from the mainland were </w:t>
      </w:r>
      <w:r w:rsidR="00ED5647">
        <w:rPr>
          <w:rFonts w:asciiTheme="minorHAnsi" w:hAnsiTheme="minorHAnsi"/>
          <w:sz w:val="24"/>
          <w:szCs w:val="24"/>
        </w:rPr>
        <w:t>counted every evening</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59B40531"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w:t>
      </w:r>
      <w:proofErr w:type="spellStart"/>
      <w:r w:rsidRPr="00375F4E">
        <w:rPr>
          <w:rFonts w:asciiTheme="minorHAnsi" w:hAnsiTheme="minorHAnsi"/>
          <w:b/>
          <w:sz w:val="24"/>
          <w:szCs w:val="24"/>
        </w:rPr>
        <w:t>Murre</w:t>
      </w:r>
      <w:proofErr w:type="spellEnd"/>
      <w:r w:rsidRPr="00375F4E">
        <w:rPr>
          <w:rFonts w:asciiTheme="minorHAnsi" w:hAnsiTheme="minorHAnsi"/>
          <w:b/>
          <w:sz w:val="24"/>
          <w:szCs w:val="24"/>
        </w:rPr>
        <w:t xml:space="preserv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8952BE">
        <w:rPr>
          <w:rFonts w:asciiTheme="minorHAnsi" w:hAnsiTheme="minorHAnsi"/>
          <w:sz w:val="24"/>
          <w:szCs w:val="24"/>
        </w:rPr>
        <w:t>Very few birds were seen from the island during the month.</w:t>
      </w:r>
    </w:p>
    <w:p w14:paraId="3C6E3EDF" w14:textId="77777777" w:rsidR="002A7056" w:rsidRPr="00DC7E35" w:rsidRDefault="002A7056" w:rsidP="002F601D">
      <w:pPr>
        <w:rPr>
          <w:rFonts w:asciiTheme="minorHAnsi" w:hAnsiTheme="minorHAnsi"/>
          <w:sz w:val="24"/>
          <w:szCs w:val="24"/>
          <w:highlight w:val="yellow"/>
        </w:rPr>
      </w:pPr>
    </w:p>
    <w:p w14:paraId="5D1CEE50" w14:textId="3AFEB78E"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8952BE">
        <w:rPr>
          <w:rFonts w:asciiTheme="minorHAnsi" w:hAnsiTheme="minorHAnsi"/>
          <w:sz w:val="24"/>
          <w:szCs w:val="24"/>
        </w:rPr>
        <w:t>The last followed site fledged on the Sep 1</w:t>
      </w:r>
      <w:r w:rsidR="008952BE" w:rsidRPr="008952BE">
        <w:rPr>
          <w:rFonts w:asciiTheme="minorHAnsi" w:hAnsiTheme="minorHAnsi"/>
          <w:sz w:val="24"/>
          <w:szCs w:val="24"/>
          <w:vertAlign w:val="superscript"/>
        </w:rPr>
        <w:t>st</w:t>
      </w:r>
      <w:r w:rsidR="008952BE">
        <w:rPr>
          <w:rFonts w:asciiTheme="minorHAnsi" w:hAnsiTheme="minorHAnsi"/>
          <w:sz w:val="24"/>
          <w:szCs w:val="24"/>
        </w:rPr>
        <w:t xml:space="preserve">. Juveniles and adults dispersed rapidly after nests fledged and few were seen </w:t>
      </w:r>
      <w:r w:rsidR="009C2385">
        <w:rPr>
          <w:rFonts w:asciiTheme="minorHAnsi" w:hAnsiTheme="minorHAnsi"/>
          <w:sz w:val="24"/>
          <w:szCs w:val="24"/>
        </w:rPr>
        <w:t>on the water</w:t>
      </w:r>
      <w:r w:rsidR="008952BE">
        <w:rPr>
          <w:rFonts w:asciiTheme="minorHAnsi" w:hAnsiTheme="minorHAnsi"/>
          <w:sz w:val="24"/>
          <w:szCs w:val="24"/>
        </w:rPr>
        <w:t xml:space="preserve"> later in the month.</w:t>
      </w:r>
    </w:p>
    <w:p w14:paraId="0DD4B046" w14:textId="77777777" w:rsidR="00B3256F" w:rsidRPr="00DC7E35" w:rsidRDefault="00B3256F" w:rsidP="00B55041">
      <w:pPr>
        <w:rPr>
          <w:rFonts w:asciiTheme="minorHAnsi" w:hAnsiTheme="minorHAnsi"/>
          <w:b/>
          <w:sz w:val="24"/>
          <w:szCs w:val="24"/>
          <w:highlight w:val="yellow"/>
        </w:rPr>
      </w:pPr>
    </w:p>
    <w:p w14:paraId="33899746" w14:textId="4A54285C"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A37CBA" w:rsidRPr="5E3300C3">
        <w:rPr>
          <w:rFonts w:asciiTheme="minorHAnsi" w:hAnsiTheme="minorHAnsi"/>
          <w:sz w:val="24"/>
          <w:szCs w:val="24"/>
        </w:rPr>
        <w:t xml:space="preserve">Very few adults or chicks were seen on the water </w:t>
      </w:r>
      <w:r w:rsidR="009C2385">
        <w:rPr>
          <w:rFonts w:asciiTheme="minorHAnsi" w:hAnsiTheme="minorHAnsi"/>
          <w:sz w:val="24"/>
          <w:szCs w:val="24"/>
        </w:rPr>
        <w:t xml:space="preserve">throughout </w:t>
      </w:r>
      <w:r w:rsidR="00A37CBA" w:rsidRPr="5E3300C3">
        <w:rPr>
          <w:rFonts w:asciiTheme="minorHAnsi" w:hAnsiTheme="minorHAnsi"/>
          <w:sz w:val="24"/>
          <w:szCs w:val="24"/>
        </w:rPr>
        <w:t>the month.</w:t>
      </w:r>
    </w:p>
    <w:p w14:paraId="50187FE0" w14:textId="77777777" w:rsidR="005678D0" w:rsidRPr="00DC7E35" w:rsidRDefault="005678D0" w:rsidP="002D1606">
      <w:pPr>
        <w:rPr>
          <w:rFonts w:asciiTheme="minorHAnsi" w:hAnsiTheme="minorHAnsi"/>
          <w:b/>
          <w:sz w:val="24"/>
          <w:szCs w:val="24"/>
          <w:highlight w:val="yellow"/>
        </w:rPr>
      </w:pPr>
    </w:p>
    <w:p w14:paraId="19A9645F" w14:textId="7356B28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5F6B4F">
        <w:rPr>
          <w:rFonts w:asciiTheme="minorHAnsi" w:hAnsiTheme="minorHAnsi"/>
          <w:sz w:val="24"/>
          <w:szCs w:val="24"/>
        </w:rPr>
        <w:t xml:space="preserve">A few </w:t>
      </w:r>
      <w:r w:rsidR="006E243D" w:rsidRPr="5E3300C3">
        <w:rPr>
          <w:rFonts w:asciiTheme="minorHAnsi" w:hAnsiTheme="minorHAnsi"/>
          <w:sz w:val="24"/>
          <w:szCs w:val="24"/>
        </w:rPr>
        <w:t xml:space="preserve">birds were observed carrying fish </w:t>
      </w:r>
      <w:r w:rsidR="00024782">
        <w:rPr>
          <w:rFonts w:asciiTheme="minorHAnsi" w:hAnsiTheme="minorHAnsi"/>
          <w:sz w:val="24"/>
          <w:szCs w:val="24"/>
        </w:rPr>
        <w:t>into</w:t>
      </w:r>
      <w:r w:rsidR="00024782" w:rsidRPr="5E3300C3">
        <w:rPr>
          <w:rFonts w:asciiTheme="minorHAnsi" w:hAnsiTheme="minorHAnsi"/>
          <w:sz w:val="24"/>
          <w:szCs w:val="24"/>
        </w:rPr>
        <w:t xml:space="preserve"> </w:t>
      </w:r>
      <w:r w:rsidR="006E243D" w:rsidRPr="5E3300C3">
        <w:rPr>
          <w:rFonts w:asciiTheme="minorHAnsi" w:hAnsiTheme="minorHAnsi"/>
          <w:sz w:val="24"/>
          <w:szCs w:val="24"/>
        </w:rPr>
        <w:t xml:space="preserve">nesting areas </w:t>
      </w:r>
      <w:r w:rsidR="005F6B4F">
        <w:rPr>
          <w:rFonts w:asciiTheme="minorHAnsi" w:hAnsiTheme="minorHAnsi"/>
          <w:sz w:val="24"/>
          <w:szCs w:val="24"/>
        </w:rPr>
        <w:t>during the first week of the</w:t>
      </w:r>
      <w:r w:rsidR="006E243D" w:rsidRPr="5E3300C3">
        <w:rPr>
          <w:rFonts w:asciiTheme="minorHAnsi" w:hAnsiTheme="minorHAnsi"/>
          <w:sz w:val="24"/>
          <w:szCs w:val="24"/>
        </w:rPr>
        <w:t xml:space="preserve"> month. </w:t>
      </w:r>
      <w:r w:rsidR="005F6B4F">
        <w:rPr>
          <w:rFonts w:asciiTheme="minorHAnsi" w:hAnsiTheme="minorHAnsi"/>
          <w:sz w:val="24"/>
          <w:szCs w:val="24"/>
        </w:rPr>
        <w:t>Many</w:t>
      </w:r>
      <w:r w:rsidR="006E243D" w:rsidRPr="5E3300C3">
        <w:rPr>
          <w:rFonts w:asciiTheme="minorHAnsi" w:hAnsiTheme="minorHAnsi"/>
          <w:sz w:val="24"/>
          <w:szCs w:val="24"/>
        </w:rPr>
        <w:t xml:space="preserve"> puffins were observed</w:t>
      </w:r>
      <w:r w:rsidR="005F6B4F">
        <w:rPr>
          <w:rFonts w:asciiTheme="minorHAnsi" w:hAnsiTheme="minorHAnsi"/>
          <w:sz w:val="24"/>
          <w:szCs w:val="24"/>
        </w:rPr>
        <w:t xml:space="preserve"> during the first week of the month</w:t>
      </w:r>
      <w:r w:rsidR="006E243D" w:rsidRPr="5E3300C3">
        <w:rPr>
          <w:rFonts w:asciiTheme="minorHAnsi" w:hAnsiTheme="minorHAnsi"/>
          <w:sz w:val="24"/>
          <w:szCs w:val="24"/>
        </w:rPr>
        <w:t xml:space="preserve"> prospecting for future nest sites, as is typical for this time of year.</w:t>
      </w:r>
      <w:r w:rsidR="009C2385">
        <w:rPr>
          <w:rFonts w:asciiTheme="minorHAnsi" w:hAnsiTheme="minorHAnsi"/>
          <w:sz w:val="24"/>
          <w:szCs w:val="24"/>
        </w:rPr>
        <w:t xml:space="preserve"> </w:t>
      </w:r>
      <w:r w:rsidR="0090430E">
        <w:rPr>
          <w:rFonts w:asciiTheme="minorHAnsi" w:hAnsiTheme="minorHAnsi"/>
          <w:sz w:val="24"/>
          <w:szCs w:val="24"/>
        </w:rPr>
        <w:t>Up to 40 birds were seen during the first week, but numbers declined rapidly thereafter</w:t>
      </w:r>
      <w:r w:rsidR="001435F9">
        <w:rPr>
          <w:rFonts w:asciiTheme="minorHAnsi" w:hAnsiTheme="minorHAnsi"/>
          <w:sz w:val="24"/>
          <w:szCs w:val="24"/>
        </w:rPr>
        <w:t>,</w:t>
      </w:r>
      <w:r w:rsidR="0090430E">
        <w:rPr>
          <w:rFonts w:asciiTheme="minorHAnsi" w:hAnsiTheme="minorHAnsi"/>
          <w:sz w:val="24"/>
          <w:szCs w:val="24"/>
        </w:rPr>
        <w:t xml:space="preserve"> and the last bird </w:t>
      </w:r>
      <w:r w:rsidR="001435F9">
        <w:rPr>
          <w:rFonts w:asciiTheme="minorHAnsi" w:hAnsiTheme="minorHAnsi"/>
          <w:sz w:val="24"/>
          <w:szCs w:val="24"/>
        </w:rPr>
        <w:t xml:space="preserve">was </w:t>
      </w:r>
      <w:r w:rsidR="0090430E">
        <w:rPr>
          <w:rFonts w:asciiTheme="minorHAnsi" w:hAnsiTheme="minorHAnsi"/>
          <w:sz w:val="24"/>
          <w:szCs w:val="24"/>
        </w:rPr>
        <w:t>seen on the 24</w:t>
      </w:r>
      <w:r w:rsidR="0090430E" w:rsidRPr="0090430E">
        <w:rPr>
          <w:rFonts w:asciiTheme="minorHAnsi" w:hAnsiTheme="minorHAnsi"/>
          <w:sz w:val="24"/>
          <w:szCs w:val="24"/>
          <w:vertAlign w:val="superscript"/>
        </w:rPr>
        <w:t>th</w:t>
      </w:r>
      <w:r w:rsidR="0090430E">
        <w:rPr>
          <w:rFonts w:asciiTheme="minorHAnsi" w:hAnsiTheme="minorHAnsi"/>
          <w:sz w:val="24"/>
          <w:szCs w:val="24"/>
        </w:rPr>
        <w:t>.</w:t>
      </w:r>
    </w:p>
    <w:p w14:paraId="45B90207" w14:textId="77777777" w:rsidR="00DD55A4" w:rsidRPr="00DC7E35" w:rsidRDefault="00DD55A4" w:rsidP="00A074E2">
      <w:pPr>
        <w:rPr>
          <w:rFonts w:asciiTheme="minorHAnsi" w:hAnsiTheme="minorHAnsi"/>
          <w:sz w:val="24"/>
          <w:szCs w:val="24"/>
          <w:highlight w:val="yellow"/>
        </w:rPr>
      </w:pPr>
    </w:p>
    <w:p w14:paraId="1E0579FC" w14:textId="5E5FAA5C" w:rsidR="00F5649F" w:rsidRDefault="5E3300C3" w:rsidP="5E3300C3">
      <w:pPr>
        <w:rPr>
          <w:rFonts w:asciiTheme="minorHAnsi" w:hAnsiTheme="minorHAnsi"/>
          <w:sz w:val="24"/>
          <w:szCs w:val="24"/>
        </w:rPr>
      </w:pPr>
      <w:r w:rsidRPr="00F5649F">
        <w:rPr>
          <w:rFonts w:asciiTheme="minorHAnsi" w:hAnsiTheme="minorHAnsi"/>
          <w:b/>
          <w:bCs/>
          <w:sz w:val="24"/>
          <w:szCs w:val="24"/>
        </w:rPr>
        <w:t xml:space="preserve">Cassin’s Auklet </w:t>
      </w:r>
      <w:r w:rsidR="00166CD4" w:rsidRPr="00F5649F">
        <w:rPr>
          <w:rFonts w:asciiTheme="minorHAnsi" w:hAnsiTheme="minorHAnsi"/>
          <w:sz w:val="24"/>
          <w:szCs w:val="24"/>
        </w:rPr>
        <w:t xml:space="preserve">– </w:t>
      </w:r>
      <w:r w:rsidR="003917A7" w:rsidRPr="001F5F0E">
        <w:rPr>
          <w:rFonts w:asciiTheme="minorHAnsi" w:hAnsiTheme="minorHAnsi"/>
          <w:sz w:val="24"/>
          <w:szCs w:val="24"/>
        </w:rPr>
        <w:t xml:space="preserve">There were </w:t>
      </w:r>
      <w:r w:rsidR="003917A7">
        <w:rPr>
          <w:rFonts w:asciiTheme="minorHAnsi" w:hAnsiTheme="minorHAnsi"/>
          <w:sz w:val="24"/>
          <w:szCs w:val="24"/>
        </w:rPr>
        <w:t>1</w:t>
      </w:r>
      <w:r w:rsidR="00A705F7">
        <w:rPr>
          <w:rFonts w:asciiTheme="minorHAnsi" w:hAnsiTheme="minorHAnsi"/>
          <w:sz w:val="24"/>
          <w:szCs w:val="24"/>
        </w:rPr>
        <w:t>3</w:t>
      </w:r>
      <w:r w:rsidR="003917A7" w:rsidRPr="001F5F0E">
        <w:rPr>
          <w:rFonts w:asciiTheme="minorHAnsi" w:hAnsiTheme="minorHAnsi"/>
          <w:sz w:val="24"/>
          <w:szCs w:val="24"/>
        </w:rPr>
        <w:t xml:space="preserve"> monitored nests still active with second broods or relays at the beginning of the month, </w:t>
      </w:r>
      <w:r w:rsidR="00902F5A">
        <w:rPr>
          <w:rFonts w:asciiTheme="minorHAnsi" w:hAnsiTheme="minorHAnsi"/>
          <w:sz w:val="24"/>
          <w:szCs w:val="24"/>
        </w:rPr>
        <w:t>7</w:t>
      </w:r>
      <w:r w:rsidR="003917A7" w:rsidRPr="001F5F0E">
        <w:rPr>
          <w:rFonts w:asciiTheme="minorHAnsi" w:hAnsiTheme="minorHAnsi"/>
          <w:sz w:val="24"/>
          <w:szCs w:val="24"/>
        </w:rPr>
        <w:t xml:space="preserve"> from the Known-Age boxes and </w:t>
      </w:r>
      <w:r w:rsidR="00A705F7">
        <w:rPr>
          <w:rFonts w:asciiTheme="minorHAnsi" w:hAnsiTheme="minorHAnsi"/>
          <w:sz w:val="24"/>
          <w:szCs w:val="24"/>
        </w:rPr>
        <w:t>6</w:t>
      </w:r>
      <w:r w:rsidR="003917A7" w:rsidRPr="001F5F0E">
        <w:rPr>
          <w:rFonts w:asciiTheme="minorHAnsi" w:hAnsiTheme="minorHAnsi"/>
          <w:sz w:val="24"/>
          <w:szCs w:val="24"/>
        </w:rPr>
        <w:t xml:space="preserve"> from the PRBO boxes. Among the Known-Age boxes, </w:t>
      </w:r>
      <w:r w:rsidR="00A705F7">
        <w:rPr>
          <w:rFonts w:asciiTheme="minorHAnsi" w:hAnsiTheme="minorHAnsi"/>
          <w:sz w:val="24"/>
          <w:szCs w:val="24"/>
        </w:rPr>
        <w:t>3</w:t>
      </w:r>
      <w:r w:rsidR="003917A7" w:rsidRPr="001F5F0E">
        <w:rPr>
          <w:rFonts w:asciiTheme="minorHAnsi" w:hAnsiTheme="minorHAnsi"/>
          <w:sz w:val="24"/>
          <w:szCs w:val="24"/>
        </w:rPr>
        <w:t xml:space="preserve"> chicks </w:t>
      </w:r>
      <w:r w:rsidR="0031772B">
        <w:rPr>
          <w:rFonts w:asciiTheme="minorHAnsi" w:hAnsiTheme="minorHAnsi"/>
          <w:sz w:val="24"/>
          <w:szCs w:val="24"/>
        </w:rPr>
        <w:t xml:space="preserve">were assumed </w:t>
      </w:r>
      <w:r w:rsidR="003917A7" w:rsidRPr="001F5F0E">
        <w:rPr>
          <w:rFonts w:asciiTheme="minorHAnsi" w:hAnsiTheme="minorHAnsi"/>
          <w:sz w:val="24"/>
          <w:szCs w:val="24"/>
        </w:rPr>
        <w:t xml:space="preserve">fledged and </w:t>
      </w:r>
      <w:r w:rsidR="00A705F7">
        <w:rPr>
          <w:rFonts w:asciiTheme="minorHAnsi" w:hAnsiTheme="minorHAnsi"/>
          <w:sz w:val="24"/>
          <w:szCs w:val="24"/>
        </w:rPr>
        <w:t>4</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(completed on the 15</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Among the PRBO study boxes, </w:t>
      </w:r>
      <w:r w:rsidR="00A705F7">
        <w:rPr>
          <w:rFonts w:asciiTheme="minorHAnsi" w:hAnsiTheme="minorHAnsi"/>
          <w:sz w:val="24"/>
          <w:szCs w:val="24"/>
        </w:rPr>
        <w:t>1</w:t>
      </w:r>
      <w:r w:rsidR="003917A7" w:rsidRPr="001F5F0E">
        <w:rPr>
          <w:rFonts w:asciiTheme="minorHAnsi" w:hAnsiTheme="minorHAnsi"/>
          <w:sz w:val="24"/>
          <w:szCs w:val="24"/>
        </w:rPr>
        <w:t xml:space="preserve"> chick fledged and </w:t>
      </w:r>
      <w:r w:rsidR="00A705F7">
        <w:rPr>
          <w:rFonts w:asciiTheme="minorHAnsi" w:hAnsiTheme="minorHAnsi"/>
          <w:sz w:val="24"/>
          <w:szCs w:val="24"/>
        </w:rPr>
        <w:t>5</w:t>
      </w:r>
      <w:r w:rsidR="003917A7" w:rsidRPr="001F5F0E">
        <w:rPr>
          <w:rFonts w:asciiTheme="minorHAnsi" w:hAnsiTheme="minorHAnsi"/>
          <w:sz w:val="24"/>
          <w:szCs w:val="24"/>
        </w:rPr>
        <w:t xml:space="preserve"> died</w:t>
      </w:r>
      <w:r w:rsidR="0031772B">
        <w:rPr>
          <w:rFonts w:asciiTheme="minorHAnsi" w:hAnsiTheme="minorHAnsi"/>
          <w:sz w:val="24"/>
          <w:szCs w:val="24"/>
        </w:rPr>
        <w:t xml:space="preserve"> or disappeared (completed on the 20</w:t>
      </w:r>
      <w:r w:rsidR="0031772B" w:rsidRPr="0031772B">
        <w:rPr>
          <w:rFonts w:asciiTheme="minorHAnsi" w:hAnsiTheme="minorHAnsi"/>
          <w:sz w:val="24"/>
          <w:szCs w:val="24"/>
          <w:vertAlign w:val="superscript"/>
        </w:rPr>
        <w:t>th</w:t>
      </w:r>
      <w:r w:rsidR="0031772B">
        <w:rPr>
          <w:rFonts w:asciiTheme="minorHAnsi" w:hAnsiTheme="minorHAnsi"/>
          <w:sz w:val="24"/>
          <w:szCs w:val="24"/>
        </w:rPr>
        <w:t>)</w:t>
      </w:r>
      <w:r w:rsidR="003917A7" w:rsidRPr="001F5F0E">
        <w:rPr>
          <w:rFonts w:asciiTheme="minorHAnsi" w:hAnsiTheme="minorHAnsi"/>
          <w:sz w:val="24"/>
          <w:szCs w:val="24"/>
        </w:rPr>
        <w:t xml:space="preserve">. </w:t>
      </w:r>
      <w:r w:rsidR="00A705F7">
        <w:rPr>
          <w:rFonts w:asciiTheme="minorHAnsi" w:hAnsiTheme="minorHAnsi"/>
          <w:sz w:val="24"/>
          <w:szCs w:val="24"/>
        </w:rPr>
        <w:t>The one remaining chick from the 15-day boxes died.</w:t>
      </w:r>
    </w:p>
    <w:p w14:paraId="31590C25" w14:textId="77777777" w:rsidR="00F218E4" w:rsidRPr="00DC7E35" w:rsidRDefault="00F218E4" w:rsidP="002D1606">
      <w:pPr>
        <w:rPr>
          <w:rFonts w:asciiTheme="minorHAnsi" w:hAnsiTheme="minorHAnsi"/>
          <w:sz w:val="24"/>
          <w:szCs w:val="24"/>
          <w:highlight w:val="yellow"/>
        </w:rPr>
      </w:pPr>
    </w:p>
    <w:p w14:paraId="3B301D2B" w14:textId="4A756E1E" w:rsidR="00A46A49" w:rsidRPr="001D0478" w:rsidRDefault="00810BE6" w:rsidP="00AB164A">
      <w:pPr>
        <w:rPr>
          <w:rFonts w:asciiTheme="minorHAnsi" w:hAnsiTheme="minorHAnsi"/>
          <w:sz w:val="24"/>
          <w:szCs w:val="24"/>
        </w:rPr>
      </w:pPr>
      <w:r w:rsidRPr="001D0478">
        <w:rPr>
          <w:rFonts w:asciiTheme="minorHAnsi" w:hAnsiTheme="minorHAnsi"/>
          <w:b/>
          <w:sz w:val="24"/>
          <w:szCs w:val="24"/>
        </w:rPr>
        <w:t>Black Oystercatchers</w:t>
      </w:r>
      <w:r w:rsidR="00F73F6E" w:rsidRPr="001D0478">
        <w:rPr>
          <w:rFonts w:asciiTheme="minorHAnsi" w:hAnsiTheme="minorHAnsi"/>
          <w:b/>
          <w:sz w:val="24"/>
          <w:szCs w:val="24"/>
        </w:rPr>
        <w:t>*</w:t>
      </w:r>
      <w:r w:rsidRPr="001D0478">
        <w:rPr>
          <w:rFonts w:asciiTheme="minorHAnsi" w:hAnsiTheme="minorHAnsi"/>
          <w:sz w:val="24"/>
          <w:szCs w:val="24"/>
        </w:rPr>
        <w:t xml:space="preserve"> –</w:t>
      </w:r>
      <w:r w:rsidR="00F73F6E" w:rsidRPr="001D0478">
        <w:rPr>
          <w:rFonts w:asciiTheme="minorHAnsi" w:hAnsiTheme="minorHAnsi"/>
          <w:sz w:val="24"/>
          <w:szCs w:val="24"/>
        </w:rPr>
        <w:t xml:space="preserve"> </w:t>
      </w:r>
      <w:r w:rsidR="008736A3">
        <w:rPr>
          <w:rFonts w:asciiTheme="minorHAnsi" w:hAnsiTheme="minorHAnsi"/>
          <w:sz w:val="24"/>
          <w:szCs w:val="24"/>
        </w:rPr>
        <w:t>Several adults and juveniles seen at high tide roosts during shorebird surveys.</w:t>
      </w:r>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1A8E5205"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California Sea Lion – </w:t>
      </w:r>
      <w:r w:rsidRPr="00F75421">
        <w:rPr>
          <w:rFonts w:asciiTheme="minorHAnsi" w:hAnsiTheme="minorHAnsi"/>
          <w:sz w:val="24"/>
          <w:szCs w:val="24"/>
        </w:rPr>
        <w:t xml:space="preserve">On average there were </w:t>
      </w:r>
      <w:r w:rsidR="00173270">
        <w:rPr>
          <w:rFonts w:asciiTheme="minorHAnsi" w:hAnsiTheme="minorHAnsi"/>
          <w:sz w:val="24"/>
          <w:szCs w:val="24"/>
        </w:rPr>
        <w:t>12,499</w:t>
      </w:r>
      <w:r w:rsidRPr="00F75421">
        <w:rPr>
          <w:rFonts w:asciiTheme="minorHAnsi" w:hAnsiTheme="minorHAnsi"/>
          <w:sz w:val="24"/>
          <w:szCs w:val="24"/>
        </w:rPr>
        <w:t xml:space="preserve"> (</w:t>
      </w:r>
      <w:proofErr w:type="spellStart"/>
      <w:r w:rsidRPr="00F75421">
        <w:rPr>
          <w:rFonts w:asciiTheme="minorHAnsi" w:hAnsiTheme="minorHAnsi"/>
          <w:sz w:val="24"/>
          <w:szCs w:val="24"/>
        </w:rPr>
        <w:t>std</w:t>
      </w:r>
      <w:proofErr w:type="spellEnd"/>
      <w:r w:rsidRPr="00F75421">
        <w:rPr>
          <w:rFonts w:asciiTheme="minorHAnsi" w:hAnsiTheme="minorHAnsi"/>
          <w:sz w:val="24"/>
          <w:szCs w:val="24"/>
        </w:rPr>
        <w:t xml:space="preserve"> ± </w:t>
      </w:r>
      <w:r w:rsidR="00E91039" w:rsidRPr="00F75421">
        <w:rPr>
          <w:rFonts w:asciiTheme="minorHAnsi" w:hAnsiTheme="minorHAnsi"/>
          <w:sz w:val="24"/>
          <w:szCs w:val="24"/>
        </w:rPr>
        <w:t>2</w:t>
      </w:r>
      <w:r w:rsidR="00173270">
        <w:rPr>
          <w:rFonts w:asciiTheme="minorHAnsi" w:hAnsiTheme="minorHAnsi"/>
          <w:sz w:val="24"/>
          <w:szCs w:val="24"/>
        </w:rPr>
        <w:t>769</w:t>
      </w:r>
      <w:r w:rsidRPr="00F75421">
        <w:rPr>
          <w:rFonts w:asciiTheme="minorHAnsi" w:hAnsiTheme="minorHAnsi"/>
          <w:sz w:val="24"/>
          <w:szCs w:val="24"/>
        </w:rPr>
        <w:t xml:space="preserve">) individuals counted during the weekly pinniped census from the </w:t>
      </w:r>
      <w:r w:rsidR="000671AC">
        <w:rPr>
          <w:rFonts w:asciiTheme="minorHAnsi" w:hAnsiTheme="minorHAnsi"/>
          <w:sz w:val="24"/>
          <w:szCs w:val="24"/>
        </w:rPr>
        <w:t>L</w:t>
      </w:r>
      <w:r w:rsidRPr="00F75421">
        <w:rPr>
          <w:rFonts w:asciiTheme="minorHAnsi" w:hAnsiTheme="minorHAnsi"/>
          <w:sz w:val="24"/>
          <w:szCs w:val="24"/>
        </w:rPr>
        <w:t xml:space="preserve">ighthouse, with a high count of </w:t>
      </w:r>
      <w:r w:rsidR="00E91039" w:rsidRPr="00F75421">
        <w:rPr>
          <w:rFonts w:asciiTheme="minorHAnsi" w:hAnsiTheme="minorHAnsi"/>
          <w:sz w:val="24"/>
          <w:szCs w:val="24"/>
        </w:rPr>
        <w:t>1</w:t>
      </w:r>
      <w:r w:rsidR="00173270">
        <w:rPr>
          <w:rFonts w:asciiTheme="minorHAnsi" w:hAnsiTheme="minorHAnsi"/>
          <w:sz w:val="24"/>
          <w:szCs w:val="24"/>
        </w:rPr>
        <w:t>4,54</w:t>
      </w:r>
      <w:r w:rsidR="00842129">
        <w:rPr>
          <w:rFonts w:asciiTheme="minorHAnsi" w:hAnsiTheme="minorHAnsi"/>
          <w:sz w:val="24"/>
          <w:szCs w:val="24"/>
        </w:rPr>
        <w:t xml:space="preserve">9 </w:t>
      </w:r>
      <w:r w:rsidRPr="00F75421">
        <w:rPr>
          <w:rFonts w:asciiTheme="minorHAnsi" w:hAnsiTheme="minorHAnsi"/>
          <w:sz w:val="24"/>
          <w:szCs w:val="24"/>
        </w:rPr>
        <w:t xml:space="preserve">individuals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677D8C">
        <w:rPr>
          <w:rFonts w:asciiTheme="minorHAnsi" w:hAnsiTheme="minorHAnsi"/>
          <w:sz w:val="24"/>
          <w:szCs w:val="24"/>
        </w:rPr>
        <w:t xml:space="preserve">, which was the highest </w:t>
      </w:r>
      <w:r w:rsidR="00834DF4">
        <w:rPr>
          <w:rFonts w:asciiTheme="minorHAnsi" w:hAnsiTheme="minorHAnsi"/>
          <w:sz w:val="24"/>
          <w:szCs w:val="24"/>
        </w:rPr>
        <w:t xml:space="preserve">single </w:t>
      </w:r>
      <w:r w:rsidR="00677D8C">
        <w:rPr>
          <w:rFonts w:asciiTheme="minorHAnsi" w:hAnsiTheme="minorHAnsi"/>
          <w:sz w:val="24"/>
          <w:szCs w:val="24"/>
        </w:rPr>
        <w:t>count</w:t>
      </w:r>
      <w:r w:rsidR="00834DF4">
        <w:rPr>
          <w:rFonts w:asciiTheme="minorHAnsi" w:hAnsiTheme="minorHAnsi"/>
          <w:sz w:val="24"/>
          <w:szCs w:val="24"/>
        </w:rPr>
        <w:t xml:space="preserve"> and monthly average</w:t>
      </w:r>
      <w:r w:rsidR="00677D8C">
        <w:rPr>
          <w:rFonts w:asciiTheme="minorHAnsi" w:hAnsiTheme="minorHAnsi"/>
          <w:sz w:val="24"/>
          <w:szCs w:val="24"/>
        </w:rPr>
        <w:t xml:space="preserve"> in Point Blue’s history. </w:t>
      </w:r>
      <w:r w:rsidRPr="00F75421">
        <w:rPr>
          <w:rFonts w:asciiTheme="minorHAnsi" w:hAnsiTheme="minorHAnsi"/>
          <w:sz w:val="24"/>
          <w:szCs w:val="24"/>
        </w:rPr>
        <w:t xml:space="preserve">The high count for pups was </w:t>
      </w:r>
      <w:r w:rsidR="00173270">
        <w:rPr>
          <w:rFonts w:asciiTheme="minorHAnsi" w:hAnsiTheme="minorHAnsi"/>
          <w:sz w:val="24"/>
          <w:szCs w:val="24"/>
        </w:rPr>
        <w:t>504</w:t>
      </w:r>
      <w:r w:rsidRPr="00F75421">
        <w:rPr>
          <w:rFonts w:asciiTheme="minorHAnsi" w:hAnsiTheme="minorHAnsi"/>
          <w:sz w:val="24"/>
          <w:szCs w:val="24"/>
        </w:rPr>
        <w:t xml:space="preserve"> on the </w:t>
      </w:r>
      <w:r w:rsidR="00173270">
        <w:rPr>
          <w:rFonts w:asciiTheme="minorHAnsi" w:hAnsiTheme="minorHAnsi"/>
          <w:sz w:val="24"/>
          <w:szCs w:val="24"/>
        </w:rPr>
        <w:t>16</w:t>
      </w:r>
      <w:r w:rsidR="00842129" w:rsidRPr="00842129">
        <w:rPr>
          <w:rFonts w:asciiTheme="minorHAnsi" w:hAnsiTheme="minorHAnsi"/>
          <w:sz w:val="24"/>
          <w:szCs w:val="24"/>
          <w:vertAlign w:val="superscript"/>
        </w:rPr>
        <w:t>th</w:t>
      </w:r>
      <w:r w:rsidR="00842129">
        <w:rPr>
          <w:rFonts w:asciiTheme="minorHAnsi" w:hAnsiTheme="minorHAnsi"/>
          <w:sz w:val="24"/>
          <w:szCs w:val="24"/>
        </w:rPr>
        <w:t>.</w:t>
      </w:r>
    </w:p>
    <w:p w14:paraId="735734E9" w14:textId="77777777" w:rsidR="00742E5C" w:rsidRPr="00DC7E35" w:rsidRDefault="00742E5C" w:rsidP="00742E5C">
      <w:pPr>
        <w:rPr>
          <w:rFonts w:asciiTheme="minorHAnsi" w:hAnsiTheme="minorHAnsi"/>
          <w:sz w:val="24"/>
          <w:szCs w:val="24"/>
          <w:highlight w:val="yellow"/>
        </w:rPr>
      </w:pPr>
    </w:p>
    <w:p w14:paraId="7395D0DE" w14:textId="39869C36" w:rsidR="00742E5C" w:rsidRPr="00F75421" w:rsidRDefault="00742E5C" w:rsidP="00742E5C">
      <w:pPr>
        <w:rPr>
          <w:rFonts w:asciiTheme="minorHAnsi" w:hAnsiTheme="minorHAnsi"/>
          <w:sz w:val="24"/>
          <w:szCs w:val="24"/>
        </w:rPr>
      </w:pPr>
      <w:r w:rsidRPr="00F75421">
        <w:rPr>
          <w:rFonts w:asciiTheme="minorHAnsi" w:hAnsiTheme="minorHAnsi"/>
          <w:b/>
          <w:sz w:val="24"/>
          <w:szCs w:val="24"/>
        </w:rPr>
        <w:t>Steller Sea Lion –</w:t>
      </w:r>
      <w:r w:rsidRPr="00F75421">
        <w:rPr>
          <w:rFonts w:asciiTheme="minorHAnsi" w:hAnsiTheme="minorHAnsi"/>
          <w:sz w:val="24"/>
          <w:szCs w:val="24"/>
        </w:rPr>
        <w:t xml:space="preserve"> On average there were </w:t>
      </w:r>
      <w:r w:rsidR="00173270">
        <w:rPr>
          <w:rFonts w:asciiTheme="minorHAnsi" w:hAnsiTheme="minorHAnsi"/>
          <w:sz w:val="24"/>
          <w:szCs w:val="24"/>
        </w:rPr>
        <w:t>91</w:t>
      </w:r>
      <w:r w:rsidRPr="00F75421">
        <w:rPr>
          <w:rFonts w:asciiTheme="minorHAnsi" w:hAnsiTheme="minorHAnsi"/>
          <w:sz w:val="24"/>
          <w:szCs w:val="24"/>
        </w:rPr>
        <w:t xml:space="preserve"> (</w:t>
      </w:r>
      <w:proofErr w:type="spellStart"/>
      <w:proofErr w:type="gramStart"/>
      <w:r w:rsidRPr="00F75421">
        <w:rPr>
          <w:rFonts w:asciiTheme="minorHAnsi" w:hAnsiTheme="minorHAnsi"/>
          <w:sz w:val="24"/>
          <w:szCs w:val="24"/>
        </w:rPr>
        <w:t>std</w:t>
      </w:r>
      <w:proofErr w:type="spellEnd"/>
      <w:proofErr w:type="gramEnd"/>
      <w:r w:rsidRPr="00F75421">
        <w:rPr>
          <w:rFonts w:asciiTheme="minorHAnsi" w:hAnsiTheme="minorHAnsi"/>
          <w:sz w:val="24"/>
          <w:szCs w:val="24"/>
        </w:rPr>
        <w:t xml:space="preserve"> ± </w:t>
      </w:r>
      <w:r w:rsidR="00173270">
        <w:rPr>
          <w:rFonts w:asciiTheme="minorHAnsi" w:hAnsiTheme="minorHAnsi"/>
          <w:sz w:val="24"/>
          <w:szCs w:val="24"/>
        </w:rPr>
        <w:t>28</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173270">
        <w:rPr>
          <w:rFonts w:asciiTheme="minorHAnsi" w:hAnsiTheme="minorHAnsi"/>
          <w:sz w:val="24"/>
          <w:szCs w:val="24"/>
        </w:rPr>
        <w:t>1</w:t>
      </w:r>
      <w:r w:rsidR="00842129">
        <w:rPr>
          <w:rFonts w:asciiTheme="minorHAnsi" w:hAnsiTheme="minorHAnsi"/>
          <w:sz w:val="24"/>
          <w:szCs w:val="24"/>
        </w:rPr>
        <w:t>1</w:t>
      </w:r>
      <w:r w:rsidRPr="00F75421">
        <w:rPr>
          <w:rFonts w:asciiTheme="minorHAnsi" w:hAnsiTheme="minorHAnsi"/>
          <w:sz w:val="24"/>
          <w:szCs w:val="24"/>
        </w:rPr>
        <w:t xml:space="preserve"> on the </w:t>
      </w:r>
      <w:r w:rsidR="00173270">
        <w:rPr>
          <w:rFonts w:asciiTheme="minorHAnsi" w:hAnsiTheme="minorHAnsi"/>
          <w:sz w:val="24"/>
          <w:szCs w:val="24"/>
        </w:rPr>
        <w:t>30</w:t>
      </w:r>
      <w:r w:rsidR="00842129" w:rsidRPr="00842129">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w:t>
      </w:r>
      <w:r w:rsidRPr="00F75421">
        <w:rPr>
          <w:rFonts w:asciiTheme="minorHAnsi" w:hAnsiTheme="minorHAnsi"/>
          <w:sz w:val="24"/>
          <w:szCs w:val="24"/>
        </w:rPr>
        <w:t xml:space="preserve">high count </w:t>
      </w:r>
      <w:r w:rsidR="00F75421" w:rsidRPr="00F75421">
        <w:rPr>
          <w:rFonts w:asciiTheme="minorHAnsi" w:hAnsiTheme="minorHAnsi"/>
          <w:sz w:val="24"/>
          <w:szCs w:val="24"/>
        </w:rPr>
        <w:t xml:space="preserve">for pups was </w:t>
      </w:r>
      <w:r w:rsidR="00173270">
        <w:rPr>
          <w:rFonts w:asciiTheme="minorHAnsi" w:hAnsiTheme="minorHAnsi"/>
          <w:sz w:val="24"/>
          <w:szCs w:val="24"/>
        </w:rPr>
        <w:t>19</w:t>
      </w:r>
      <w:r w:rsidR="00410D6C" w:rsidRPr="00F75421">
        <w:rPr>
          <w:rFonts w:asciiTheme="minorHAnsi" w:hAnsiTheme="minorHAnsi"/>
          <w:sz w:val="24"/>
          <w:szCs w:val="24"/>
        </w:rPr>
        <w:t xml:space="preserve"> </w:t>
      </w:r>
      <w:r w:rsidRPr="00F75421">
        <w:rPr>
          <w:rFonts w:asciiTheme="minorHAnsi" w:hAnsiTheme="minorHAnsi"/>
          <w:sz w:val="24"/>
          <w:szCs w:val="24"/>
        </w:rPr>
        <w:t xml:space="preserve">on the </w:t>
      </w:r>
      <w:r w:rsidR="00173270">
        <w:rPr>
          <w:rFonts w:asciiTheme="minorHAnsi" w:hAnsiTheme="minorHAnsi"/>
          <w:sz w:val="24"/>
          <w:szCs w:val="24"/>
        </w:rPr>
        <w:t>16</w:t>
      </w:r>
      <w:r w:rsidR="00842129" w:rsidRPr="00842129">
        <w:rPr>
          <w:rFonts w:asciiTheme="minorHAnsi" w:hAnsiTheme="minorHAnsi"/>
          <w:sz w:val="24"/>
          <w:szCs w:val="24"/>
          <w:vertAlign w:val="superscript"/>
        </w:rPr>
        <w:t>t</w:t>
      </w:r>
      <w:r w:rsidR="00842129">
        <w:rPr>
          <w:rFonts w:asciiTheme="minorHAnsi" w:hAnsiTheme="minorHAnsi"/>
          <w:sz w:val="24"/>
          <w:szCs w:val="24"/>
          <w:vertAlign w:val="superscript"/>
        </w:rPr>
        <w:t>h</w:t>
      </w:r>
      <w:r w:rsidR="00BD7672">
        <w:rPr>
          <w:rFonts w:asciiTheme="minorHAnsi" w:hAnsiTheme="minorHAnsi"/>
          <w:sz w:val="24"/>
          <w:szCs w:val="24"/>
        </w:rPr>
        <w:t xml:space="preserve">. </w:t>
      </w:r>
    </w:p>
    <w:p w14:paraId="7956723F" w14:textId="0469C5E3" w:rsidR="0067226E" w:rsidRPr="00DC7E35" w:rsidRDefault="0067226E" w:rsidP="00742E5C">
      <w:pPr>
        <w:rPr>
          <w:rFonts w:asciiTheme="minorHAnsi" w:hAnsiTheme="minorHAnsi"/>
          <w:sz w:val="24"/>
          <w:szCs w:val="24"/>
          <w:highlight w:val="yellow"/>
        </w:rPr>
      </w:pPr>
    </w:p>
    <w:p w14:paraId="68D957A0" w14:textId="68B908AE" w:rsidR="0067226E" w:rsidRPr="00F75421" w:rsidRDefault="0067226E" w:rsidP="00742E5C">
      <w:pPr>
        <w:rPr>
          <w:rFonts w:asciiTheme="minorHAnsi" w:hAnsiTheme="minorHAnsi"/>
          <w:sz w:val="24"/>
          <w:szCs w:val="24"/>
        </w:rPr>
      </w:pPr>
      <w:r w:rsidRPr="00F75421">
        <w:rPr>
          <w:rFonts w:asciiTheme="minorHAnsi" w:hAnsiTheme="minorHAnsi"/>
          <w:b/>
          <w:sz w:val="24"/>
          <w:szCs w:val="24"/>
        </w:rPr>
        <w:t>Northern Fur Seal –</w:t>
      </w:r>
      <w:r w:rsidRPr="00F75421">
        <w:rPr>
          <w:rFonts w:asciiTheme="minorHAnsi" w:hAnsiTheme="minorHAnsi"/>
          <w:sz w:val="24"/>
          <w:szCs w:val="24"/>
        </w:rPr>
        <w:t xml:space="preserve"> </w:t>
      </w:r>
      <w:r w:rsidR="006A72F2">
        <w:rPr>
          <w:rFonts w:asciiTheme="minorHAnsi" w:hAnsiTheme="minorHAnsi"/>
          <w:sz w:val="24"/>
          <w:szCs w:val="24"/>
        </w:rPr>
        <w:t xml:space="preserve">Numbers </w:t>
      </w:r>
      <w:r w:rsidR="00842129">
        <w:rPr>
          <w:rFonts w:asciiTheme="minorHAnsi" w:hAnsiTheme="minorHAnsi"/>
          <w:sz w:val="24"/>
          <w:szCs w:val="24"/>
        </w:rPr>
        <w:t>declined at the</w:t>
      </w:r>
      <w:r w:rsidR="006A72F2">
        <w:rPr>
          <w:rFonts w:asciiTheme="minorHAnsi" w:hAnsiTheme="minorHAnsi"/>
          <w:sz w:val="24"/>
          <w:szCs w:val="24"/>
        </w:rPr>
        <w:t xml:space="preserve"> West End</w:t>
      </w:r>
      <w:r w:rsidR="00842129">
        <w:rPr>
          <w:rFonts w:asciiTheme="minorHAnsi" w:hAnsiTheme="minorHAnsi"/>
          <w:sz w:val="24"/>
          <w:szCs w:val="24"/>
        </w:rPr>
        <w:t xml:space="preserve"> colony</w:t>
      </w:r>
      <w:r w:rsidR="006A72F2">
        <w:rPr>
          <w:rFonts w:asciiTheme="minorHAnsi" w:hAnsiTheme="minorHAnsi"/>
          <w:sz w:val="24"/>
          <w:szCs w:val="24"/>
        </w:rPr>
        <w:t xml:space="preserve"> this month. </w:t>
      </w:r>
      <w:r w:rsidRPr="00F75421">
        <w:rPr>
          <w:rFonts w:asciiTheme="minorHAnsi" w:hAnsiTheme="minorHAnsi"/>
          <w:sz w:val="24"/>
          <w:szCs w:val="24"/>
        </w:rPr>
        <w:t xml:space="preserve">On average there were </w:t>
      </w:r>
      <w:r w:rsidR="00F75421" w:rsidRPr="00F75421">
        <w:rPr>
          <w:rFonts w:asciiTheme="minorHAnsi" w:hAnsiTheme="minorHAnsi"/>
          <w:sz w:val="24"/>
          <w:szCs w:val="24"/>
        </w:rPr>
        <w:t>1,</w:t>
      </w:r>
      <w:r w:rsidR="000C085D">
        <w:rPr>
          <w:rFonts w:asciiTheme="minorHAnsi" w:hAnsiTheme="minorHAnsi"/>
          <w:sz w:val="24"/>
          <w:szCs w:val="24"/>
        </w:rPr>
        <w:t>143</w:t>
      </w:r>
      <w:r w:rsidRPr="00F75421">
        <w:rPr>
          <w:rFonts w:asciiTheme="minorHAnsi" w:hAnsiTheme="minorHAnsi"/>
          <w:sz w:val="24"/>
          <w:szCs w:val="24"/>
        </w:rPr>
        <w:t xml:space="preserve"> (</w:t>
      </w:r>
      <w:proofErr w:type="spellStart"/>
      <w:proofErr w:type="gramStart"/>
      <w:r w:rsidRPr="00F75421">
        <w:rPr>
          <w:rFonts w:asciiTheme="minorHAnsi" w:hAnsiTheme="minorHAnsi"/>
          <w:sz w:val="24"/>
          <w:szCs w:val="24"/>
        </w:rPr>
        <w:t>std</w:t>
      </w:r>
      <w:proofErr w:type="spellEnd"/>
      <w:proofErr w:type="gramEnd"/>
      <w:r w:rsidRPr="00F75421">
        <w:rPr>
          <w:rFonts w:asciiTheme="minorHAnsi" w:hAnsiTheme="minorHAnsi"/>
          <w:sz w:val="24"/>
          <w:szCs w:val="24"/>
        </w:rPr>
        <w:t xml:space="preserve"> ± </w:t>
      </w:r>
      <w:r w:rsidR="00F75421" w:rsidRPr="00F75421">
        <w:rPr>
          <w:rFonts w:asciiTheme="minorHAnsi" w:hAnsiTheme="minorHAnsi"/>
          <w:sz w:val="24"/>
          <w:szCs w:val="24"/>
        </w:rPr>
        <w:t>2</w:t>
      </w:r>
      <w:r w:rsidR="000C085D">
        <w:rPr>
          <w:rFonts w:asciiTheme="minorHAnsi" w:hAnsiTheme="minorHAnsi"/>
          <w:sz w:val="24"/>
          <w:szCs w:val="24"/>
        </w:rPr>
        <w:t>01</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0C085D">
        <w:rPr>
          <w:rFonts w:asciiTheme="minorHAnsi" w:hAnsiTheme="minorHAnsi"/>
          <w:sz w:val="24"/>
          <w:szCs w:val="24"/>
        </w:rPr>
        <w:t>332</w:t>
      </w:r>
      <w:r w:rsidRPr="00F75421">
        <w:rPr>
          <w:rFonts w:asciiTheme="minorHAnsi" w:hAnsiTheme="minorHAnsi"/>
          <w:sz w:val="24"/>
          <w:szCs w:val="24"/>
        </w:rPr>
        <w:t xml:space="preserve"> observed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high count for pups was </w:t>
      </w:r>
      <w:r w:rsidR="000C085D">
        <w:rPr>
          <w:rFonts w:asciiTheme="minorHAnsi" w:hAnsiTheme="minorHAnsi"/>
          <w:sz w:val="24"/>
          <w:szCs w:val="24"/>
        </w:rPr>
        <w:t>192</w:t>
      </w:r>
      <w:r w:rsidR="00F75421" w:rsidRPr="00F75421">
        <w:rPr>
          <w:rFonts w:asciiTheme="minorHAnsi" w:hAnsiTheme="minorHAnsi"/>
          <w:sz w:val="24"/>
          <w:szCs w:val="24"/>
        </w:rPr>
        <w:t xml:space="preserve"> on the </w:t>
      </w:r>
      <w:r w:rsidR="000C085D">
        <w:rPr>
          <w:rFonts w:asciiTheme="minorHAnsi" w:hAnsiTheme="minorHAnsi"/>
          <w:sz w:val="24"/>
          <w:szCs w:val="24"/>
        </w:rPr>
        <w:t>2</w:t>
      </w:r>
      <w:r w:rsidR="000C085D" w:rsidRPr="000C085D">
        <w:rPr>
          <w:rFonts w:asciiTheme="minorHAnsi" w:hAnsiTheme="minorHAnsi"/>
          <w:sz w:val="24"/>
          <w:szCs w:val="24"/>
          <w:vertAlign w:val="superscript"/>
        </w:rPr>
        <w:t>nd</w:t>
      </w:r>
      <w:r w:rsidR="00F75421" w:rsidRPr="00F75421">
        <w:rPr>
          <w:rFonts w:asciiTheme="minorHAnsi" w:hAnsiTheme="minorHAnsi"/>
          <w:sz w:val="24"/>
          <w:szCs w:val="24"/>
        </w:rPr>
        <w:t>.</w:t>
      </w:r>
      <w:r w:rsidR="002C2CED">
        <w:rPr>
          <w:rFonts w:asciiTheme="minorHAnsi" w:hAnsiTheme="minorHAnsi"/>
          <w:sz w:val="24"/>
          <w:szCs w:val="24"/>
        </w:rPr>
        <w:t xml:space="preserve"> </w:t>
      </w:r>
      <w:r w:rsidR="004E17CF">
        <w:rPr>
          <w:rFonts w:asciiTheme="minorHAnsi" w:hAnsiTheme="minorHAnsi"/>
          <w:sz w:val="24"/>
          <w:szCs w:val="24"/>
        </w:rPr>
        <w:t>Two individuals were observed summiting Maintop.</w:t>
      </w:r>
    </w:p>
    <w:p w14:paraId="002AF6F8" w14:textId="77777777" w:rsidR="00742E5C" w:rsidRPr="00DC7E35" w:rsidRDefault="00742E5C" w:rsidP="00742E5C">
      <w:pPr>
        <w:rPr>
          <w:rFonts w:asciiTheme="minorHAnsi" w:hAnsiTheme="minorHAnsi"/>
          <w:b/>
          <w:sz w:val="24"/>
          <w:szCs w:val="24"/>
          <w:highlight w:val="yellow"/>
        </w:rPr>
      </w:pPr>
    </w:p>
    <w:p w14:paraId="0B513E1F" w14:textId="3CCCAAB6"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Harbor Seal – </w:t>
      </w:r>
      <w:r w:rsidRPr="00F75421">
        <w:rPr>
          <w:rFonts w:asciiTheme="minorHAnsi" w:hAnsiTheme="minorHAnsi"/>
          <w:sz w:val="24"/>
          <w:szCs w:val="24"/>
        </w:rPr>
        <w:t xml:space="preserve">On average there were </w:t>
      </w:r>
      <w:r w:rsidR="00842129">
        <w:rPr>
          <w:rFonts w:asciiTheme="minorHAnsi" w:hAnsiTheme="minorHAnsi"/>
          <w:sz w:val="24"/>
          <w:szCs w:val="24"/>
        </w:rPr>
        <w:t>1</w:t>
      </w:r>
      <w:r w:rsidR="000C085D">
        <w:rPr>
          <w:rFonts w:asciiTheme="minorHAnsi" w:hAnsiTheme="minorHAnsi"/>
          <w:sz w:val="24"/>
          <w:szCs w:val="24"/>
        </w:rPr>
        <w:t>5</w:t>
      </w:r>
      <w:r w:rsidRPr="00F75421">
        <w:rPr>
          <w:rFonts w:asciiTheme="minorHAnsi" w:hAnsiTheme="minorHAnsi"/>
          <w:sz w:val="24"/>
          <w:szCs w:val="24"/>
        </w:rPr>
        <w:t xml:space="preserve"> (</w:t>
      </w:r>
      <w:proofErr w:type="spellStart"/>
      <w:proofErr w:type="gramStart"/>
      <w:r w:rsidRPr="00F75421">
        <w:rPr>
          <w:rFonts w:asciiTheme="minorHAnsi" w:hAnsiTheme="minorHAnsi"/>
          <w:sz w:val="24"/>
          <w:szCs w:val="24"/>
        </w:rPr>
        <w:t>std</w:t>
      </w:r>
      <w:proofErr w:type="spellEnd"/>
      <w:proofErr w:type="gramEnd"/>
      <w:r w:rsidRPr="00F75421">
        <w:rPr>
          <w:rFonts w:asciiTheme="minorHAnsi" w:hAnsiTheme="minorHAnsi"/>
          <w:sz w:val="24"/>
          <w:szCs w:val="24"/>
        </w:rPr>
        <w:t xml:space="preserve"> ±</w:t>
      </w:r>
      <w:r w:rsidR="00842129">
        <w:rPr>
          <w:rFonts w:asciiTheme="minorHAnsi" w:hAnsiTheme="minorHAnsi"/>
          <w:sz w:val="24"/>
          <w:szCs w:val="24"/>
        </w:rPr>
        <w:t xml:space="preserve"> </w:t>
      </w:r>
      <w:r w:rsidR="000C085D">
        <w:rPr>
          <w:rFonts w:asciiTheme="minorHAnsi" w:hAnsiTheme="minorHAnsi"/>
          <w:sz w:val="24"/>
          <w:szCs w:val="24"/>
        </w:rPr>
        <w:t>5</w:t>
      </w:r>
      <w:r w:rsidRPr="00F75421">
        <w:rPr>
          <w:rFonts w:asciiTheme="minorHAnsi" w:hAnsiTheme="minorHAnsi"/>
          <w:sz w:val="24"/>
          <w:szCs w:val="24"/>
        </w:rPr>
        <w:t xml:space="preserve">) individuals counted, with a high count of </w:t>
      </w:r>
      <w:r w:rsidR="000C085D">
        <w:rPr>
          <w:rFonts w:asciiTheme="minorHAnsi" w:hAnsiTheme="minorHAnsi"/>
          <w:sz w:val="24"/>
          <w:szCs w:val="24"/>
        </w:rPr>
        <w:t>21</w:t>
      </w:r>
      <w:r w:rsidRPr="00F75421">
        <w:rPr>
          <w:rFonts w:asciiTheme="minorHAnsi" w:hAnsiTheme="minorHAnsi"/>
          <w:sz w:val="24"/>
          <w:szCs w:val="24"/>
        </w:rPr>
        <w:t xml:space="preserve"> on the </w:t>
      </w:r>
      <w:r w:rsidR="000C085D">
        <w:rPr>
          <w:rFonts w:asciiTheme="minorHAnsi" w:hAnsiTheme="minorHAnsi"/>
          <w:sz w:val="24"/>
          <w:szCs w:val="24"/>
        </w:rPr>
        <w:t>30</w:t>
      </w:r>
      <w:r w:rsidRPr="00F75421">
        <w:rPr>
          <w:rFonts w:asciiTheme="minorHAnsi" w:hAnsiTheme="minorHAnsi"/>
          <w:sz w:val="24"/>
          <w:szCs w:val="24"/>
          <w:vertAlign w:val="superscript"/>
        </w:rPr>
        <w:t>th</w:t>
      </w:r>
      <w:r w:rsidRPr="00F75421">
        <w:rPr>
          <w:rFonts w:asciiTheme="minorHAnsi" w:hAnsiTheme="minorHAnsi"/>
          <w:sz w:val="24"/>
          <w:szCs w:val="24"/>
        </w:rPr>
        <w:t>.</w:t>
      </w:r>
    </w:p>
    <w:p w14:paraId="1574AE6D" w14:textId="385458B3" w:rsidR="0067226E" w:rsidRPr="00DC7E35" w:rsidRDefault="0067226E" w:rsidP="00742E5C">
      <w:pPr>
        <w:rPr>
          <w:rFonts w:asciiTheme="minorHAnsi" w:hAnsiTheme="minorHAnsi"/>
          <w:sz w:val="24"/>
          <w:szCs w:val="24"/>
          <w:highlight w:val="yellow"/>
        </w:rPr>
      </w:pPr>
    </w:p>
    <w:p w14:paraId="665BA50E" w14:textId="3E72D58B" w:rsidR="006E4CA0" w:rsidRPr="006A72F2" w:rsidRDefault="0067226E" w:rsidP="00DD55A4">
      <w:pPr>
        <w:rPr>
          <w:rFonts w:asciiTheme="minorHAnsi" w:hAnsiTheme="minorHAnsi"/>
          <w:sz w:val="24"/>
          <w:szCs w:val="24"/>
        </w:rPr>
      </w:pPr>
      <w:r w:rsidRPr="006A72F2">
        <w:rPr>
          <w:rFonts w:asciiTheme="minorHAnsi" w:hAnsiTheme="minorHAnsi"/>
          <w:b/>
          <w:sz w:val="24"/>
          <w:szCs w:val="24"/>
        </w:rPr>
        <w:t>Northern Elephant Seal –</w:t>
      </w:r>
      <w:r w:rsidRPr="006A72F2">
        <w:rPr>
          <w:rFonts w:asciiTheme="minorHAnsi" w:hAnsiTheme="minorHAnsi"/>
          <w:sz w:val="24"/>
          <w:szCs w:val="24"/>
        </w:rPr>
        <w:t xml:space="preserve"> </w:t>
      </w:r>
      <w:r w:rsidR="006A72F2">
        <w:rPr>
          <w:rFonts w:asciiTheme="minorHAnsi" w:hAnsiTheme="minorHAnsi"/>
          <w:sz w:val="24"/>
          <w:szCs w:val="24"/>
        </w:rPr>
        <w:t>Numbers remained low this month, with an</w:t>
      </w:r>
      <w:r w:rsidRPr="006A72F2">
        <w:rPr>
          <w:rFonts w:asciiTheme="minorHAnsi" w:hAnsiTheme="minorHAnsi"/>
          <w:sz w:val="24"/>
          <w:szCs w:val="24"/>
        </w:rPr>
        <w:t xml:space="preserve"> average </w:t>
      </w:r>
      <w:r w:rsidR="006A72F2">
        <w:rPr>
          <w:rFonts w:asciiTheme="minorHAnsi" w:hAnsiTheme="minorHAnsi"/>
          <w:sz w:val="24"/>
          <w:szCs w:val="24"/>
        </w:rPr>
        <w:t>count of</w:t>
      </w:r>
      <w:r w:rsidRPr="006A72F2">
        <w:rPr>
          <w:rFonts w:asciiTheme="minorHAnsi" w:hAnsiTheme="minorHAnsi"/>
          <w:sz w:val="24"/>
          <w:szCs w:val="24"/>
        </w:rPr>
        <w:t xml:space="preserve"> </w:t>
      </w:r>
      <w:r w:rsidR="000C085D">
        <w:rPr>
          <w:rFonts w:asciiTheme="minorHAnsi" w:hAnsiTheme="minorHAnsi"/>
          <w:sz w:val="24"/>
          <w:szCs w:val="24"/>
        </w:rPr>
        <w:t>59</w:t>
      </w:r>
      <w:r w:rsidRPr="006A72F2">
        <w:rPr>
          <w:rFonts w:asciiTheme="minorHAnsi" w:hAnsiTheme="minorHAnsi"/>
          <w:sz w:val="24"/>
          <w:szCs w:val="24"/>
        </w:rPr>
        <w:t xml:space="preserve"> (</w:t>
      </w:r>
      <w:proofErr w:type="spellStart"/>
      <w:proofErr w:type="gramStart"/>
      <w:r w:rsidRPr="006A72F2">
        <w:rPr>
          <w:rFonts w:asciiTheme="minorHAnsi" w:hAnsiTheme="minorHAnsi"/>
          <w:sz w:val="24"/>
          <w:szCs w:val="24"/>
        </w:rPr>
        <w:t>std</w:t>
      </w:r>
      <w:proofErr w:type="spellEnd"/>
      <w:proofErr w:type="gramEnd"/>
      <w:r w:rsidRPr="006A72F2">
        <w:rPr>
          <w:rFonts w:asciiTheme="minorHAnsi" w:hAnsiTheme="minorHAnsi"/>
          <w:sz w:val="24"/>
          <w:szCs w:val="24"/>
        </w:rPr>
        <w:t xml:space="preserve"> ±</w:t>
      </w:r>
      <w:r w:rsidR="006A72F2">
        <w:rPr>
          <w:rFonts w:asciiTheme="minorHAnsi" w:hAnsiTheme="minorHAnsi"/>
          <w:sz w:val="24"/>
          <w:szCs w:val="24"/>
        </w:rPr>
        <w:t xml:space="preserve"> </w:t>
      </w:r>
      <w:r w:rsidR="000C085D">
        <w:rPr>
          <w:rFonts w:asciiTheme="minorHAnsi" w:hAnsiTheme="minorHAnsi"/>
          <w:sz w:val="24"/>
          <w:szCs w:val="24"/>
        </w:rPr>
        <w:t>66</w:t>
      </w:r>
      <w:r w:rsidRPr="006A72F2">
        <w:rPr>
          <w:rFonts w:asciiTheme="minorHAnsi" w:hAnsiTheme="minorHAnsi"/>
          <w:sz w:val="24"/>
          <w:szCs w:val="24"/>
        </w:rPr>
        <w:t>) individuals</w:t>
      </w:r>
      <w:r w:rsidR="006A72F2">
        <w:rPr>
          <w:rFonts w:asciiTheme="minorHAnsi" w:hAnsiTheme="minorHAnsi"/>
          <w:sz w:val="24"/>
          <w:szCs w:val="24"/>
        </w:rPr>
        <w:t>. A</w:t>
      </w:r>
      <w:r w:rsidRPr="006A72F2">
        <w:rPr>
          <w:rFonts w:asciiTheme="minorHAnsi" w:hAnsiTheme="minorHAnsi"/>
          <w:sz w:val="24"/>
          <w:szCs w:val="24"/>
        </w:rPr>
        <w:t xml:space="preserve"> high count of </w:t>
      </w:r>
      <w:r w:rsidR="000C085D">
        <w:rPr>
          <w:rFonts w:asciiTheme="minorHAnsi" w:hAnsiTheme="minorHAnsi"/>
          <w:sz w:val="24"/>
          <w:szCs w:val="24"/>
        </w:rPr>
        <w:t>136</w:t>
      </w:r>
      <w:r w:rsidRPr="006A72F2">
        <w:rPr>
          <w:rFonts w:asciiTheme="minorHAnsi" w:hAnsiTheme="minorHAnsi"/>
          <w:sz w:val="24"/>
          <w:szCs w:val="24"/>
        </w:rPr>
        <w:t xml:space="preserve"> individuals observed on the </w:t>
      </w:r>
      <w:r w:rsidR="000C085D">
        <w:rPr>
          <w:rFonts w:asciiTheme="minorHAnsi" w:hAnsiTheme="minorHAnsi"/>
          <w:sz w:val="24"/>
          <w:szCs w:val="24"/>
        </w:rPr>
        <w:t>30</w:t>
      </w:r>
      <w:r w:rsidRPr="006A72F2">
        <w:rPr>
          <w:rFonts w:asciiTheme="minorHAnsi" w:hAnsiTheme="minorHAnsi"/>
          <w:sz w:val="24"/>
          <w:szCs w:val="24"/>
          <w:vertAlign w:val="superscript"/>
        </w:rPr>
        <w:t>th</w:t>
      </w:r>
      <w:r w:rsidRPr="006A72F2">
        <w:rPr>
          <w:rFonts w:asciiTheme="minorHAnsi" w:hAnsiTheme="minorHAnsi"/>
          <w:sz w:val="24"/>
          <w:szCs w:val="24"/>
        </w:rPr>
        <w:t>.</w:t>
      </w:r>
      <w:r w:rsidR="00842129">
        <w:rPr>
          <w:rFonts w:asciiTheme="minorHAnsi" w:hAnsiTheme="minorHAnsi"/>
          <w:sz w:val="24"/>
          <w:szCs w:val="24"/>
        </w:rPr>
        <w:t xml:space="preserve"> </w:t>
      </w:r>
      <w:r w:rsidR="000C085D">
        <w:rPr>
          <w:rFonts w:asciiTheme="minorHAnsi" w:hAnsiTheme="minorHAnsi"/>
          <w:sz w:val="24"/>
          <w:szCs w:val="24"/>
        </w:rPr>
        <w:t>A</w:t>
      </w:r>
      <w:r w:rsidR="00842129">
        <w:rPr>
          <w:rFonts w:asciiTheme="minorHAnsi" w:hAnsiTheme="minorHAnsi"/>
          <w:sz w:val="24"/>
          <w:szCs w:val="24"/>
        </w:rPr>
        <w:t>ll of these were immatures</w:t>
      </w:r>
      <w:r w:rsidR="000C085D">
        <w:rPr>
          <w:rFonts w:asciiTheme="minorHAnsi" w:hAnsiTheme="minorHAnsi"/>
          <w:sz w:val="24"/>
          <w:szCs w:val="24"/>
        </w:rPr>
        <w:t xml:space="preserve"> except for a few </w:t>
      </w:r>
      <w:proofErr w:type="spellStart"/>
      <w:r w:rsidR="000C085D">
        <w:rPr>
          <w:rFonts w:asciiTheme="minorHAnsi" w:hAnsiTheme="minorHAnsi"/>
          <w:sz w:val="24"/>
          <w:szCs w:val="24"/>
        </w:rPr>
        <w:t>subadult</w:t>
      </w:r>
      <w:proofErr w:type="spellEnd"/>
      <w:r w:rsidR="000C085D">
        <w:rPr>
          <w:rFonts w:asciiTheme="minorHAnsi" w:hAnsiTheme="minorHAnsi"/>
          <w:sz w:val="24"/>
          <w:szCs w:val="24"/>
        </w:rPr>
        <w:t xml:space="preserve"> males.</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 xml:space="preserve">Canada </w:t>
      </w:r>
      <w:proofErr w:type="gramStart"/>
      <w:r w:rsidRPr="00845059">
        <w:rPr>
          <w:rFonts w:asciiTheme="minorHAnsi" w:hAnsiTheme="minorHAnsi"/>
          <w:b/>
          <w:color w:val="005A9E"/>
          <w:sz w:val="32"/>
          <w:szCs w:val="32"/>
        </w:rPr>
        <w:t>Goose</w:t>
      </w:r>
      <w:proofErr w:type="gramEnd"/>
    </w:p>
    <w:p w14:paraId="4B32B70B" w14:textId="43A23F04" w:rsidR="006E4CA0" w:rsidRPr="00845059" w:rsidRDefault="004E17CF" w:rsidP="00DD55A4">
      <w:pPr>
        <w:rPr>
          <w:rFonts w:asciiTheme="minorHAnsi" w:hAnsiTheme="minorHAnsi"/>
          <w:sz w:val="24"/>
          <w:szCs w:val="24"/>
        </w:rPr>
      </w:pPr>
      <w:r>
        <w:rPr>
          <w:rFonts w:asciiTheme="minorHAnsi" w:hAnsiTheme="minorHAnsi"/>
          <w:sz w:val="24"/>
          <w:szCs w:val="24"/>
        </w:rPr>
        <w:t>A flock of 22 were seen on the 13</w:t>
      </w:r>
      <w:r w:rsidRPr="004E17CF">
        <w:rPr>
          <w:rFonts w:asciiTheme="minorHAnsi" w:hAnsiTheme="minorHAnsi"/>
          <w:sz w:val="24"/>
          <w:szCs w:val="24"/>
          <w:vertAlign w:val="superscript"/>
        </w:rPr>
        <w:t>th</w:t>
      </w:r>
      <w:r>
        <w:rPr>
          <w:rFonts w:asciiTheme="minorHAnsi" w:hAnsiTheme="minorHAnsi"/>
          <w:sz w:val="24"/>
          <w:szCs w:val="24"/>
        </w:rPr>
        <w:t xml:space="preserve">. </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p>
    <w:p w14:paraId="624C869D" w14:textId="7412B484" w:rsidR="00FA1FBB" w:rsidRPr="00BE4786" w:rsidRDefault="009B5193" w:rsidP="009876A5">
      <w:pPr>
        <w:spacing w:after="240"/>
        <w:rPr>
          <w:rFonts w:asciiTheme="minorHAnsi" w:hAnsiTheme="minorHAnsi"/>
          <w:sz w:val="24"/>
          <w:szCs w:val="24"/>
        </w:rPr>
      </w:pPr>
      <w:r w:rsidRPr="00BE4786">
        <w:rPr>
          <w:rFonts w:asciiTheme="minorHAnsi" w:hAnsiTheme="minorHAnsi"/>
          <w:b/>
          <w:sz w:val="24"/>
          <w:szCs w:val="24"/>
        </w:rPr>
        <w:t>Standard Survey</w:t>
      </w:r>
      <w:r w:rsidRPr="00BE4786">
        <w:rPr>
          <w:rFonts w:asciiTheme="minorHAnsi" w:hAnsiTheme="minorHAnsi"/>
          <w:sz w:val="24"/>
          <w:szCs w:val="24"/>
        </w:rPr>
        <w:t xml:space="preserve"> –</w:t>
      </w:r>
      <w:r w:rsidR="00B44A3F" w:rsidRPr="00BE4786">
        <w:rPr>
          <w:rFonts w:asciiTheme="minorHAnsi" w:hAnsiTheme="minorHAnsi"/>
          <w:sz w:val="24"/>
          <w:szCs w:val="24"/>
        </w:rPr>
        <w:t xml:space="preserve"> </w:t>
      </w:r>
      <w:r w:rsidR="004E17CF">
        <w:rPr>
          <w:rFonts w:asciiTheme="minorHAnsi" w:hAnsiTheme="minorHAnsi"/>
          <w:sz w:val="24"/>
          <w:szCs w:val="24"/>
        </w:rPr>
        <w:t>Fifteen</w:t>
      </w:r>
      <w:r w:rsidR="009B7BB3" w:rsidRPr="00BE4786">
        <w:rPr>
          <w:rFonts w:asciiTheme="minorHAnsi" w:hAnsiTheme="minorHAnsi"/>
          <w:sz w:val="24"/>
          <w:szCs w:val="24"/>
        </w:rPr>
        <w:t xml:space="preserve"> one-</w:t>
      </w:r>
      <w:r w:rsidRPr="00BE4786">
        <w:rPr>
          <w:rFonts w:asciiTheme="minorHAnsi" w:hAnsiTheme="minorHAnsi"/>
          <w:sz w:val="24"/>
          <w:szCs w:val="24"/>
        </w:rPr>
        <w:t xml:space="preserve">hour </w:t>
      </w:r>
      <w:r w:rsidR="006A45F1" w:rsidRPr="00BE4786">
        <w:rPr>
          <w:rFonts w:asciiTheme="minorHAnsi" w:hAnsiTheme="minorHAnsi"/>
          <w:sz w:val="24"/>
          <w:szCs w:val="24"/>
        </w:rPr>
        <w:t xml:space="preserve">standard </w:t>
      </w:r>
      <w:r w:rsidR="00FC6845" w:rsidRPr="00BE4786">
        <w:rPr>
          <w:rFonts w:asciiTheme="minorHAnsi" w:hAnsiTheme="minorHAnsi"/>
          <w:sz w:val="24"/>
          <w:szCs w:val="24"/>
        </w:rPr>
        <w:t xml:space="preserve">whale </w:t>
      </w:r>
      <w:proofErr w:type="spellStart"/>
      <w:r w:rsidR="00FC6845" w:rsidRPr="00BE4786">
        <w:rPr>
          <w:rFonts w:asciiTheme="minorHAnsi" w:hAnsiTheme="minorHAnsi"/>
          <w:sz w:val="24"/>
          <w:szCs w:val="24"/>
        </w:rPr>
        <w:t>watch</w:t>
      </w:r>
      <w:r w:rsidR="00641A2E" w:rsidRPr="00BE4786">
        <w:rPr>
          <w:rFonts w:asciiTheme="minorHAnsi" w:hAnsiTheme="minorHAnsi"/>
          <w:sz w:val="24"/>
          <w:szCs w:val="24"/>
        </w:rPr>
        <w:t>es</w:t>
      </w:r>
      <w:proofErr w:type="spellEnd"/>
      <w:r w:rsidR="00945F10" w:rsidRPr="00BE4786">
        <w:rPr>
          <w:rFonts w:asciiTheme="minorHAnsi" w:hAnsiTheme="minorHAnsi"/>
          <w:sz w:val="24"/>
          <w:szCs w:val="24"/>
        </w:rPr>
        <w:t xml:space="preserve"> w</w:t>
      </w:r>
      <w:r w:rsidR="00641A2E" w:rsidRPr="00BE4786">
        <w:rPr>
          <w:rFonts w:asciiTheme="minorHAnsi" w:hAnsiTheme="minorHAnsi"/>
          <w:sz w:val="24"/>
          <w:szCs w:val="24"/>
        </w:rPr>
        <w:t>ere</w:t>
      </w:r>
      <w:r w:rsidR="00FC6845" w:rsidRPr="00BE4786">
        <w:rPr>
          <w:rFonts w:asciiTheme="minorHAnsi" w:hAnsiTheme="minorHAnsi"/>
          <w:sz w:val="24"/>
          <w:szCs w:val="24"/>
        </w:rPr>
        <w:t xml:space="preserve"> </w:t>
      </w:r>
      <w:r w:rsidRPr="00BE4786">
        <w:rPr>
          <w:rFonts w:asciiTheme="minorHAnsi" w:hAnsiTheme="minorHAnsi"/>
          <w:sz w:val="24"/>
          <w:szCs w:val="24"/>
        </w:rPr>
        <w:t>conducted this month from the Lighthouse using</w:t>
      </w:r>
      <w:r w:rsidR="00E67D85" w:rsidRPr="00BE4786">
        <w:rPr>
          <w:rFonts w:asciiTheme="minorHAnsi" w:hAnsiTheme="minorHAnsi"/>
          <w:sz w:val="24"/>
          <w:szCs w:val="24"/>
        </w:rPr>
        <w:t xml:space="preserve"> the </w:t>
      </w:r>
      <w:r w:rsidR="00E45A37" w:rsidRPr="00BE4786">
        <w:rPr>
          <w:rFonts w:asciiTheme="minorHAnsi" w:hAnsiTheme="minorHAnsi"/>
          <w:sz w:val="24"/>
          <w:szCs w:val="24"/>
        </w:rPr>
        <w:t>Ocean Alert app</w:t>
      </w:r>
      <w:r w:rsidR="00006173" w:rsidRPr="00BE4786">
        <w:rPr>
          <w:rFonts w:asciiTheme="minorHAnsi" w:hAnsiTheme="minorHAnsi"/>
          <w:sz w:val="24"/>
          <w:szCs w:val="24"/>
        </w:rPr>
        <w:t>.</w:t>
      </w:r>
      <w:r w:rsidR="002C0432" w:rsidRPr="00BE4786">
        <w:rPr>
          <w:rFonts w:asciiTheme="minorHAnsi" w:hAnsiTheme="minorHAnsi"/>
          <w:sz w:val="24"/>
          <w:szCs w:val="24"/>
        </w:rPr>
        <w:t xml:space="preserve"> </w:t>
      </w:r>
      <w:r w:rsidR="00CE2026" w:rsidRPr="00BE4786">
        <w:rPr>
          <w:rFonts w:asciiTheme="minorHAnsi" w:hAnsiTheme="minorHAnsi"/>
          <w:sz w:val="24"/>
          <w:szCs w:val="24"/>
        </w:rPr>
        <w:t xml:space="preserve">Daily high counts from standard watches combined with incidental observations are summarized in Figure </w:t>
      </w:r>
      <w:r w:rsidR="00A44973">
        <w:rPr>
          <w:rFonts w:asciiTheme="minorHAnsi" w:hAnsiTheme="minorHAnsi"/>
          <w:sz w:val="24"/>
          <w:szCs w:val="24"/>
        </w:rPr>
        <w:t>2</w:t>
      </w:r>
      <w:r w:rsidR="00CE2026" w:rsidRPr="00BE4786">
        <w:rPr>
          <w:rFonts w:asciiTheme="minorHAnsi" w:hAnsiTheme="minorHAnsi"/>
          <w:sz w:val="24"/>
          <w:szCs w:val="24"/>
        </w:rPr>
        <w:t xml:space="preserve">. </w:t>
      </w:r>
      <w:r w:rsidR="004E17CF">
        <w:rPr>
          <w:rFonts w:asciiTheme="minorHAnsi" w:hAnsiTheme="minorHAnsi"/>
          <w:sz w:val="24"/>
          <w:szCs w:val="24"/>
        </w:rPr>
        <w:t>Humpback whales were common around the island all month. A single blue whale was seen on the 20</w:t>
      </w:r>
      <w:r w:rsidR="004E17CF" w:rsidRPr="004E17CF">
        <w:rPr>
          <w:rFonts w:asciiTheme="minorHAnsi" w:hAnsiTheme="minorHAnsi"/>
          <w:sz w:val="24"/>
          <w:szCs w:val="24"/>
          <w:vertAlign w:val="superscript"/>
        </w:rPr>
        <w:t>th</w:t>
      </w:r>
      <w:r w:rsidR="004E17CF">
        <w:rPr>
          <w:rFonts w:asciiTheme="minorHAnsi" w:hAnsiTheme="minorHAnsi"/>
          <w:sz w:val="24"/>
          <w:szCs w:val="24"/>
        </w:rPr>
        <w:t xml:space="preserve"> and two were seen on the 25</w:t>
      </w:r>
      <w:r w:rsidR="004E17CF" w:rsidRPr="004E17CF">
        <w:rPr>
          <w:rFonts w:asciiTheme="minorHAnsi" w:hAnsiTheme="minorHAnsi"/>
          <w:sz w:val="24"/>
          <w:szCs w:val="24"/>
          <w:vertAlign w:val="superscript"/>
        </w:rPr>
        <w:t>th</w:t>
      </w:r>
      <w:r w:rsidR="004E17CF">
        <w:rPr>
          <w:rFonts w:asciiTheme="minorHAnsi" w:hAnsiTheme="minorHAnsi"/>
          <w:sz w:val="24"/>
          <w:szCs w:val="24"/>
        </w:rPr>
        <w:t xml:space="preserve">. Pods of </w:t>
      </w:r>
      <w:proofErr w:type="spellStart"/>
      <w:r w:rsidR="004E17CF">
        <w:rPr>
          <w:rFonts w:asciiTheme="minorHAnsi" w:hAnsiTheme="minorHAnsi"/>
          <w:sz w:val="24"/>
          <w:szCs w:val="24"/>
        </w:rPr>
        <w:t>Risso’s</w:t>
      </w:r>
      <w:proofErr w:type="spellEnd"/>
      <w:r w:rsidR="004E17CF">
        <w:rPr>
          <w:rFonts w:asciiTheme="minorHAnsi" w:hAnsiTheme="minorHAnsi"/>
          <w:sz w:val="24"/>
          <w:szCs w:val="24"/>
        </w:rPr>
        <w:t xml:space="preserve"> Dolphins were seen on two days.</w:t>
      </w:r>
    </w:p>
    <w:p w14:paraId="19088BE4" w14:textId="0945AC1C" w:rsidR="0074075B" w:rsidRPr="00BE4786" w:rsidRDefault="00D015D4" w:rsidP="00DE47C9">
      <w:pPr>
        <w:spacing w:after="240"/>
        <w:jc w:val="center"/>
        <w:rPr>
          <w:noProof/>
        </w:rPr>
      </w:pPr>
      <w:r w:rsidRPr="00BE4786">
        <w:rPr>
          <w:noProof/>
        </w:rPr>
        <w:t xml:space="preserve"> </w:t>
      </w:r>
      <w:r w:rsidR="005158AE">
        <w:rPr>
          <w:noProof/>
        </w:rPr>
        <w:drawing>
          <wp:inline distT="0" distB="0" distL="0" distR="0" wp14:anchorId="04F84662" wp14:editId="33F146B8">
            <wp:extent cx="5943600" cy="3063240"/>
            <wp:effectExtent l="0" t="0" r="0" b="3810"/>
            <wp:docPr id="3" name="Chart 3">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BE4786">
        <w:rPr>
          <w:noProof/>
        </w:rPr>
        <w:t xml:space="preserve"> </w:t>
      </w:r>
    </w:p>
    <w:p w14:paraId="3F0DF138" w14:textId="1C3D5A84" w:rsidR="006A431F" w:rsidRPr="00BE4786"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 xml:space="preserve">Southeast </w:t>
      </w:r>
      <w:proofErr w:type="spellStart"/>
      <w:r w:rsidR="00D67662" w:rsidRPr="00BE4786">
        <w:rPr>
          <w:rFonts w:asciiTheme="minorHAnsi" w:hAnsiTheme="minorHAnsi"/>
          <w:szCs w:val="24"/>
        </w:rPr>
        <w:t>Farallon</w:t>
      </w:r>
      <w:proofErr w:type="spellEnd"/>
      <w:r w:rsidR="00D67662" w:rsidRPr="00BE4786">
        <w:rPr>
          <w:rFonts w:asciiTheme="minorHAnsi" w:hAnsiTheme="minorHAnsi"/>
          <w:szCs w:val="24"/>
        </w:rPr>
        <w:t xml:space="preserve"> Island</w:t>
      </w:r>
      <w:r w:rsidRPr="00BE4786">
        <w:rPr>
          <w:rFonts w:asciiTheme="minorHAnsi" w:hAnsiTheme="minorHAnsi"/>
          <w:szCs w:val="24"/>
        </w:rPr>
        <w:t xml:space="preserve"> for </w:t>
      </w:r>
      <w:r w:rsidR="005158AE">
        <w:rPr>
          <w:rFonts w:asciiTheme="minorHAnsi" w:hAnsiTheme="minorHAnsi"/>
          <w:szCs w:val="24"/>
        </w:rPr>
        <w:t>September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65F4B7A7" w14:textId="77777777" w:rsidR="006A431F" w:rsidRPr="00DC7E35" w:rsidRDefault="006A431F" w:rsidP="006A431F">
      <w:pPr>
        <w:rPr>
          <w:rFonts w:asciiTheme="minorHAnsi" w:hAnsiTheme="minorHAnsi"/>
          <w:szCs w:val="24"/>
          <w:highlight w:val="yellow"/>
        </w:rPr>
      </w:pPr>
    </w:p>
    <w:p w14:paraId="71B19AE5" w14:textId="16F7475D" w:rsidR="00810BE6" w:rsidRPr="003B27DA" w:rsidRDefault="00810BE6" w:rsidP="004D1B8D">
      <w:pPr>
        <w:spacing w:after="240"/>
        <w:rPr>
          <w:rFonts w:asciiTheme="minorHAnsi" w:hAnsiTheme="minorHAnsi"/>
          <w:b/>
          <w:color w:val="005A9E"/>
          <w:sz w:val="32"/>
          <w:szCs w:val="32"/>
        </w:rPr>
      </w:pPr>
      <w:commentRangeStart w:id="9"/>
      <w:r w:rsidRPr="003B27DA">
        <w:rPr>
          <w:rFonts w:asciiTheme="minorHAnsi" w:hAnsiTheme="minorHAnsi"/>
          <w:b/>
          <w:color w:val="005A9E"/>
          <w:sz w:val="32"/>
          <w:szCs w:val="32"/>
        </w:rPr>
        <w:t>Sharks</w:t>
      </w:r>
      <w:commentRangeEnd w:id="9"/>
      <w:r w:rsidR="00EA4593">
        <w:rPr>
          <w:rStyle w:val="CommentReference"/>
        </w:rPr>
        <w:commentReference w:id="9"/>
      </w:r>
    </w:p>
    <w:p w14:paraId="25061276" w14:textId="796E1A60" w:rsidR="00756965" w:rsidRDefault="00ED1589" w:rsidP="00525816">
      <w:pPr>
        <w:rPr>
          <w:rFonts w:asciiTheme="minorHAnsi" w:hAnsiTheme="minorHAnsi"/>
          <w:sz w:val="24"/>
          <w:szCs w:val="24"/>
        </w:rPr>
      </w:pPr>
      <w:r>
        <w:rPr>
          <w:rFonts w:asciiTheme="minorHAnsi" w:hAnsiTheme="minorHAnsi"/>
          <w:sz w:val="24"/>
          <w:szCs w:val="24"/>
        </w:rPr>
        <w:lastRenderedPageBreak/>
        <w:t>Shark surveys started at the lighthouse on the 1</w:t>
      </w:r>
      <w:r w:rsidRPr="00ED1589">
        <w:rPr>
          <w:rFonts w:asciiTheme="minorHAnsi" w:hAnsiTheme="minorHAnsi"/>
          <w:sz w:val="24"/>
          <w:szCs w:val="24"/>
          <w:vertAlign w:val="superscript"/>
        </w:rPr>
        <w:t>st</w:t>
      </w:r>
      <w:r>
        <w:rPr>
          <w:rFonts w:asciiTheme="minorHAnsi" w:hAnsiTheme="minorHAnsi"/>
          <w:sz w:val="24"/>
          <w:szCs w:val="24"/>
        </w:rPr>
        <w:t xml:space="preserve">. </w:t>
      </w:r>
      <w:proofErr w:type="gramStart"/>
      <w:r>
        <w:rPr>
          <w:rFonts w:asciiTheme="minorHAnsi" w:hAnsiTheme="minorHAnsi"/>
          <w:sz w:val="24"/>
          <w:szCs w:val="24"/>
        </w:rPr>
        <w:t>Six</w:t>
      </w:r>
      <w:proofErr w:type="gramEnd"/>
      <w:r>
        <w:rPr>
          <w:rFonts w:asciiTheme="minorHAnsi" w:hAnsiTheme="minorHAnsi"/>
          <w:sz w:val="24"/>
          <w:szCs w:val="24"/>
        </w:rPr>
        <w:t xml:space="preserve"> predation/scavenging events were observed this month. </w:t>
      </w:r>
      <w:r w:rsidR="009655D5">
        <w:rPr>
          <w:rFonts w:asciiTheme="minorHAnsi" w:hAnsiTheme="minorHAnsi"/>
          <w:sz w:val="24"/>
          <w:szCs w:val="24"/>
        </w:rPr>
        <w:t>The first feeding event occurred on the 11</w:t>
      </w:r>
      <w:r w:rsidR="009655D5" w:rsidRPr="009655D5">
        <w:rPr>
          <w:rFonts w:asciiTheme="minorHAnsi" w:hAnsiTheme="minorHAnsi"/>
          <w:sz w:val="24"/>
          <w:szCs w:val="24"/>
          <w:vertAlign w:val="superscript"/>
        </w:rPr>
        <w:t>th</w:t>
      </w:r>
      <w:r w:rsidR="002F0F54">
        <w:rPr>
          <w:rFonts w:asciiTheme="minorHAnsi" w:hAnsiTheme="minorHAnsi"/>
          <w:sz w:val="24"/>
          <w:szCs w:val="24"/>
        </w:rPr>
        <w:t xml:space="preserve">. All but one of these feeding events </w:t>
      </w:r>
      <w:r w:rsidR="009655D5">
        <w:rPr>
          <w:rFonts w:asciiTheme="minorHAnsi" w:hAnsiTheme="minorHAnsi"/>
          <w:sz w:val="24"/>
          <w:szCs w:val="24"/>
        </w:rPr>
        <w:t xml:space="preserve">appeared to be </w:t>
      </w:r>
      <w:r w:rsidR="002F0F54">
        <w:rPr>
          <w:rFonts w:asciiTheme="minorHAnsi" w:hAnsiTheme="minorHAnsi"/>
          <w:sz w:val="24"/>
          <w:szCs w:val="24"/>
        </w:rPr>
        <w:t>on</w:t>
      </w:r>
      <w:r w:rsidR="009655D5">
        <w:rPr>
          <w:rFonts w:asciiTheme="minorHAnsi" w:hAnsiTheme="minorHAnsi"/>
          <w:sz w:val="24"/>
          <w:szCs w:val="24"/>
        </w:rPr>
        <w:t xml:space="preserve"> </w:t>
      </w:r>
      <w:proofErr w:type="spellStart"/>
      <w:r w:rsidR="009655D5">
        <w:rPr>
          <w:rFonts w:asciiTheme="minorHAnsi" w:hAnsiTheme="minorHAnsi"/>
          <w:sz w:val="24"/>
          <w:szCs w:val="24"/>
        </w:rPr>
        <w:t>Zalophus</w:t>
      </w:r>
      <w:proofErr w:type="spellEnd"/>
      <w:r w:rsidR="002F0F54">
        <w:rPr>
          <w:rFonts w:asciiTheme="minorHAnsi" w:hAnsiTheme="minorHAnsi"/>
          <w:sz w:val="24"/>
          <w:szCs w:val="24"/>
        </w:rPr>
        <w:t>.</w:t>
      </w:r>
    </w:p>
    <w:p w14:paraId="685FE022" w14:textId="77777777" w:rsidR="00525816" w:rsidRPr="00525816" w:rsidRDefault="00525816" w:rsidP="00525816">
      <w:pPr>
        <w:rPr>
          <w:rFonts w:asciiTheme="minorHAnsi" w:hAnsiTheme="minorHAnsi"/>
          <w:sz w:val="24"/>
          <w:szCs w:val="24"/>
        </w:rPr>
      </w:pPr>
    </w:p>
    <w:p w14:paraId="3477961F" w14:textId="0223732C" w:rsidR="00121625"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Salamanders</w:t>
      </w:r>
    </w:p>
    <w:p w14:paraId="2A68F1CD" w14:textId="7E4502E6" w:rsidR="00A463CC" w:rsidRPr="003B27DA" w:rsidRDefault="004753F3" w:rsidP="00DD55A4">
      <w:pPr>
        <w:rPr>
          <w:rFonts w:asciiTheme="minorHAnsi" w:hAnsiTheme="minorHAnsi"/>
          <w:sz w:val="24"/>
          <w:szCs w:val="24"/>
        </w:rPr>
      </w:pPr>
      <w:r w:rsidRPr="003B27DA">
        <w:rPr>
          <w:rFonts w:asciiTheme="minorHAnsi" w:hAnsiTheme="minorHAnsi"/>
          <w:sz w:val="24"/>
          <w:szCs w:val="24"/>
        </w:rPr>
        <w:t>No salamander surveys were conducted this month</w:t>
      </w:r>
      <w:r w:rsidR="00ED1589">
        <w:rPr>
          <w:rFonts w:asciiTheme="minorHAnsi" w:hAnsiTheme="minorHAnsi"/>
          <w:sz w:val="24"/>
          <w:szCs w:val="24"/>
        </w:rPr>
        <w:t xml:space="preserve">, but nine were seen </w:t>
      </w:r>
      <w:r w:rsidR="00B910CF">
        <w:rPr>
          <w:rFonts w:asciiTheme="minorHAnsi" w:hAnsiTheme="minorHAnsi"/>
          <w:sz w:val="24"/>
          <w:szCs w:val="24"/>
        </w:rPr>
        <w:t xml:space="preserve">incidentally during a nocturnal survey </w:t>
      </w:r>
      <w:r w:rsidR="00ED1589">
        <w:rPr>
          <w:rFonts w:asciiTheme="minorHAnsi" w:hAnsiTheme="minorHAnsi"/>
          <w:sz w:val="24"/>
          <w:szCs w:val="24"/>
        </w:rPr>
        <w:t>at the Gap on the 23</w:t>
      </w:r>
      <w:r w:rsidR="00ED1589" w:rsidRPr="00ED1589">
        <w:rPr>
          <w:rFonts w:asciiTheme="minorHAnsi" w:hAnsiTheme="minorHAnsi"/>
          <w:sz w:val="24"/>
          <w:szCs w:val="24"/>
          <w:vertAlign w:val="superscript"/>
        </w:rPr>
        <w:t>rd</w:t>
      </w:r>
      <w:r w:rsidR="00ED1589">
        <w:rPr>
          <w:rFonts w:asciiTheme="minorHAnsi" w:hAnsiTheme="minorHAnsi"/>
          <w:sz w:val="24"/>
          <w:szCs w:val="24"/>
        </w:rPr>
        <w:t>.</w:t>
      </w:r>
    </w:p>
    <w:p w14:paraId="5342F600" w14:textId="77777777" w:rsidR="00571711" w:rsidRPr="003B27DA" w:rsidRDefault="00571711" w:rsidP="00DD55A4">
      <w:pPr>
        <w:rPr>
          <w:rFonts w:asciiTheme="minorHAnsi" w:hAnsiTheme="minorHAnsi"/>
          <w:sz w:val="24"/>
          <w:szCs w:val="24"/>
        </w:rPr>
      </w:pPr>
    </w:p>
    <w:p w14:paraId="0B8D9297"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Owls</w:t>
      </w:r>
    </w:p>
    <w:p w14:paraId="1177A31D" w14:textId="39DC862F" w:rsidR="005603F7" w:rsidRPr="003B27DA" w:rsidRDefault="00C7206F" w:rsidP="00DD55A4">
      <w:pPr>
        <w:rPr>
          <w:rFonts w:asciiTheme="minorHAnsi" w:hAnsiTheme="minorHAnsi"/>
          <w:sz w:val="24"/>
          <w:szCs w:val="24"/>
        </w:rPr>
      </w:pPr>
      <w:r>
        <w:rPr>
          <w:rFonts w:asciiTheme="minorHAnsi" w:hAnsiTheme="minorHAnsi"/>
          <w:sz w:val="24"/>
          <w:szCs w:val="24"/>
        </w:rPr>
        <w:t>This first Burrowing Owl of the fall arrived on the 16</w:t>
      </w:r>
      <w:r w:rsidRPr="00C7206F">
        <w:rPr>
          <w:rFonts w:asciiTheme="minorHAnsi" w:hAnsiTheme="minorHAnsi"/>
          <w:sz w:val="24"/>
          <w:szCs w:val="24"/>
          <w:vertAlign w:val="superscript"/>
        </w:rPr>
        <w:t>th</w:t>
      </w:r>
      <w:r>
        <w:rPr>
          <w:rFonts w:asciiTheme="minorHAnsi" w:hAnsiTheme="minorHAnsi"/>
          <w:sz w:val="24"/>
          <w:szCs w:val="24"/>
        </w:rPr>
        <w:t>. One owl was banded on the 25</w:t>
      </w:r>
      <w:r w:rsidRPr="00C7206F">
        <w:rPr>
          <w:rFonts w:asciiTheme="minorHAnsi" w:hAnsiTheme="minorHAnsi"/>
          <w:sz w:val="24"/>
          <w:szCs w:val="24"/>
          <w:vertAlign w:val="superscript"/>
        </w:rPr>
        <w:t>th</w:t>
      </w:r>
      <w:r>
        <w:rPr>
          <w:rFonts w:asciiTheme="minorHAnsi" w:hAnsiTheme="minorHAnsi"/>
          <w:sz w:val="24"/>
          <w:szCs w:val="24"/>
        </w:rPr>
        <w:t>.</w:t>
      </w:r>
      <w:r w:rsidR="00EC48B5">
        <w:rPr>
          <w:rFonts w:asciiTheme="minorHAnsi" w:hAnsiTheme="minorHAnsi"/>
          <w:sz w:val="24"/>
          <w:szCs w:val="24"/>
        </w:rPr>
        <w:t xml:space="preserve"> We estimated that four owls arrived in September, and there was a high count of three on the 30</w:t>
      </w:r>
      <w:r w:rsidR="00EC48B5" w:rsidRPr="00EC48B5">
        <w:rPr>
          <w:rFonts w:asciiTheme="minorHAnsi" w:hAnsiTheme="minorHAnsi"/>
          <w:sz w:val="24"/>
          <w:szCs w:val="24"/>
          <w:vertAlign w:val="superscript"/>
        </w:rPr>
        <w:t>th</w:t>
      </w:r>
      <w:r w:rsidR="00EC48B5">
        <w:rPr>
          <w:rFonts w:asciiTheme="minorHAnsi" w:hAnsiTheme="minorHAnsi"/>
          <w:sz w:val="24"/>
          <w:szCs w:val="24"/>
        </w:rPr>
        <w:t xml:space="preserve">. </w:t>
      </w:r>
    </w:p>
    <w:p w14:paraId="0B3F9BE7" w14:textId="77777777" w:rsidR="009D7606" w:rsidRPr="00DC7E35" w:rsidRDefault="009D7606" w:rsidP="00DD55A4">
      <w:pPr>
        <w:rPr>
          <w:rFonts w:asciiTheme="minorHAnsi" w:hAnsiTheme="minorHAnsi"/>
          <w:sz w:val="24"/>
          <w:szCs w:val="24"/>
          <w:highlight w:val="yellow"/>
        </w:rPr>
      </w:pPr>
    </w:p>
    <w:p w14:paraId="17F6FCEB" w14:textId="6C44EDE9" w:rsidR="00810BE6" w:rsidRPr="00BC6D96" w:rsidRDefault="00810BE6"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Crickets</w:t>
      </w:r>
    </w:p>
    <w:p w14:paraId="6A4C24B1" w14:textId="6DB03678" w:rsidR="00A15308" w:rsidRPr="00BC6D96" w:rsidRDefault="00525816" w:rsidP="008017D4">
      <w:pPr>
        <w:rPr>
          <w:rFonts w:asciiTheme="minorHAnsi" w:hAnsiTheme="minorHAnsi"/>
          <w:sz w:val="24"/>
          <w:szCs w:val="24"/>
        </w:rPr>
      </w:pPr>
      <w:r>
        <w:rPr>
          <w:rFonts w:asciiTheme="minorHAnsi" w:hAnsiTheme="minorHAnsi"/>
          <w:sz w:val="24"/>
          <w:szCs w:val="24"/>
        </w:rPr>
        <w:t>No cricket surveys were conducted this month.</w:t>
      </w:r>
    </w:p>
    <w:p w14:paraId="686C6679" w14:textId="77777777" w:rsidR="00415256" w:rsidRPr="00DC7E35" w:rsidRDefault="00415256" w:rsidP="008017D4">
      <w:pPr>
        <w:rPr>
          <w:rFonts w:asciiTheme="minorHAnsi" w:hAnsiTheme="minorHAnsi"/>
          <w:sz w:val="24"/>
          <w:szCs w:val="24"/>
          <w:highlight w:val="yellow"/>
        </w:rPr>
      </w:pPr>
    </w:p>
    <w:p w14:paraId="2FD3405C" w14:textId="290DEA4B" w:rsidR="00415256" w:rsidRPr="003B27DA" w:rsidRDefault="0041525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Bats</w:t>
      </w:r>
    </w:p>
    <w:p w14:paraId="346363E1" w14:textId="0057A1B4" w:rsidR="00533F33" w:rsidRPr="003B27DA" w:rsidRDefault="00C7206F" w:rsidP="008017D4">
      <w:pPr>
        <w:rPr>
          <w:rFonts w:asciiTheme="minorHAnsi" w:hAnsiTheme="minorHAnsi"/>
          <w:sz w:val="24"/>
          <w:szCs w:val="24"/>
        </w:rPr>
      </w:pPr>
      <w:r>
        <w:rPr>
          <w:rFonts w:asciiTheme="minorHAnsi" w:hAnsiTheme="minorHAnsi"/>
          <w:sz w:val="24"/>
          <w:szCs w:val="24"/>
        </w:rPr>
        <w:t>A hoary bat was observed flying around Lighthouse Hill on the 4</w:t>
      </w:r>
      <w:r w:rsidRPr="00C7206F">
        <w:rPr>
          <w:rFonts w:asciiTheme="minorHAnsi" w:hAnsiTheme="minorHAnsi"/>
          <w:sz w:val="24"/>
          <w:szCs w:val="24"/>
          <w:vertAlign w:val="superscript"/>
        </w:rPr>
        <w:t>th</w:t>
      </w:r>
      <w:r>
        <w:rPr>
          <w:rFonts w:asciiTheme="minorHAnsi" w:hAnsiTheme="minorHAnsi"/>
          <w:sz w:val="24"/>
          <w:szCs w:val="24"/>
        </w:rPr>
        <w:t xml:space="preserve">. It </w:t>
      </w:r>
      <w:ins w:id="10" w:author="McChesney, Gerry" w:date="2021-11-09T12:28:00Z">
        <w:r w:rsidR="00EA4593">
          <w:rPr>
            <w:rFonts w:asciiTheme="minorHAnsi" w:hAnsiTheme="minorHAnsi"/>
            <w:sz w:val="24"/>
            <w:szCs w:val="24"/>
          </w:rPr>
          <w:t xml:space="preserve">or another individual </w:t>
        </w:r>
      </w:ins>
      <w:r>
        <w:rPr>
          <w:rFonts w:asciiTheme="minorHAnsi" w:hAnsiTheme="minorHAnsi"/>
          <w:sz w:val="24"/>
          <w:szCs w:val="24"/>
        </w:rPr>
        <w:t>roosted in the Coast Guard Tree on the 5</w:t>
      </w:r>
      <w:r w:rsidRPr="00C7206F">
        <w:rPr>
          <w:rFonts w:asciiTheme="minorHAnsi" w:hAnsiTheme="minorHAnsi"/>
          <w:sz w:val="24"/>
          <w:szCs w:val="24"/>
          <w:vertAlign w:val="superscript"/>
        </w:rPr>
        <w:t>th</w:t>
      </w:r>
      <w:r>
        <w:rPr>
          <w:rFonts w:asciiTheme="minorHAnsi" w:hAnsiTheme="minorHAnsi"/>
          <w:sz w:val="24"/>
          <w:szCs w:val="24"/>
        </w:rPr>
        <w:t xml:space="preserve"> and 6</w:t>
      </w:r>
      <w:r w:rsidRPr="00C7206F">
        <w:rPr>
          <w:rFonts w:asciiTheme="minorHAnsi" w:hAnsiTheme="minorHAnsi"/>
          <w:sz w:val="24"/>
          <w:szCs w:val="24"/>
          <w:vertAlign w:val="superscript"/>
        </w:rPr>
        <w:t>th</w:t>
      </w:r>
      <w:r>
        <w:rPr>
          <w:rFonts w:asciiTheme="minorHAnsi" w:hAnsiTheme="minorHAnsi"/>
          <w:sz w:val="24"/>
          <w:szCs w:val="24"/>
        </w:rPr>
        <w:t xml:space="preserve">. </w:t>
      </w:r>
    </w:p>
    <w:p w14:paraId="1C30F3C8" w14:textId="77777777" w:rsidR="006B385F" w:rsidRPr="00DC7E35" w:rsidRDefault="006B385F" w:rsidP="008017D4">
      <w:pPr>
        <w:rPr>
          <w:rFonts w:asciiTheme="minorHAnsi" w:hAnsiTheme="minorHAnsi"/>
          <w:sz w:val="24"/>
          <w:szCs w:val="24"/>
          <w:highlight w:val="yellow"/>
        </w:rPr>
      </w:pPr>
    </w:p>
    <w:p w14:paraId="2C570CAA" w14:textId="0397963F" w:rsidR="008017D4" w:rsidRPr="00BC6D96" w:rsidRDefault="008017D4"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Mice</w:t>
      </w:r>
    </w:p>
    <w:p w14:paraId="6B458314" w14:textId="03AA2460" w:rsidR="00B36C9C" w:rsidRPr="00BC6D96" w:rsidRDefault="002F78A5" w:rsidP="00DD55A4">
      <w:pPr>
        <w:rPr>
          <w:rFonts w:asciiTheme="minorHAnsi" w:hAnsiTheme="minorHAnsi"/>
          <w:sz w:val="24"/>
          <w:szCs w:val="24"/>
        </w:rPr>
      </w:pPr>
      <w:r w:rsidRPr="002F78A5">
        <w:rPr>
          <w:rFonts w:asciiTheme="minorHAnsi" w:hAnsiTheme="minorHAnsi"/>
          <w:sz w:val="24"/>
          <w:szCs w:val="24"/>
        </w:rPr>
        <w:t>By mid-month, mice were being seen frequently outside during the day</w:t>
      </w:r>
      <w:r w:rsidR="00BC6D96" w:rsidRPr="002F78A5">
        <w:rPr>
          <w:rFonts w:asciiTheme="minorHAnsi" w:hAnsiTheme="minorHAnsi"/>
          <w:sz w:val="24"/>
          <w:szCs w:val="24"/>
        </w:rPr>
        <w:t>.</w:t>
      </w:r>
      <w:r w:rsidR="00D03D84" w:rsidRPr="002F78A5">
        <w:rPr>
          <w:rFonts w:asciiTheme="minorHAnsi" w:hAnsiTheme="minorHAnsi"/>
          <w:sz w:val="24"/>
          <w:szCs w:val="24"/>
        </w:rPr>
        <w:t xml:space="preserve"> </w:t>
      </w:r>
      <w:r>
        <w:rPr>
          <w:rFonts w:asciiTheme="minorHAnsi" w:hAnsiTheme="minorHAnsi"/>
          <w:sz w:val="24"/>
          <w:szCs w:val="24"/>
        </w:rPr>
        <w:t>On the 30</w:t>
      </w:r>
      <w:r w:rsidRPr="002F78A5">
        <w:rPr>
          <w:rFonts w:asciiTheme="minorHAnsi" w:hAnsiTheme="minorHAnsi"/>
          <w:sz w:val="24"/>
          <w:szCs w:val="24"/>
          <w:vertAlign w:val="superscript"/>
        </w:rPr>
        <w:t>th</w:t>
      </w:r>
      <w:r>
        <w:rPr>
          <w:rFonts w:asciiTheme="minorHAnsi" w:hAnsiTheme="minorHAnsi"/>
          <w:sz w:val="24"/>
          <w:szCs w:val="24"/>
        </w:rPr>
        <w:t>, two mice were found caught in mouse traps in the Coast Guard House</w:t>
      </w:r>
      <w:r w:rsidR="004A1ED7">
        <w:rPr>
          <w:rFonts w:asciiTheme="minorHAnsi" w:hAnsiTheme="minorHAnsi"/>
          <w:sz w:val="24"/>
          <w:szCs w:val="24"/>
        </w:rPr>
        <w:t>, which may indicate they created a new access point into that house</w:t>
      </w:r>
      <w:ins w:id="11" w:author="McChesney, Gerry" w:date="2021-11-09T12:28:00Z">
        <w:r w:rsidR="00EA4593">
          <w:rPr>
            <w:rFonts w:asciiTheme="minorHAnsi" w:hAnsiTheme="minorHAnsi"/>
            <w:sz w:val="24"/>
            <w:szCs w:val="24"/>
          </w:rPr>
          <w:t xml:space="preserve"> following mouse-proofing efforts in August</w:t>
        </w:r>
      </w:ins>
      <w:r w:rsidR="004A1ED7">
        <w:rPr>
          <w:rFonts w:asciiTheme="minorHAnsi" w:hAnsiTheme="minorHAnsi"/>
          <w:sz w:val="24"/>
          <w:szCs w:val="24"/>
        </w:rPr>
        <w:t>.</w:t>
      </w:r>
    </w:p>
    <w:p w14:paraId="5C65F877" w14:textId="77777777" w:rsidR="00A24ADD" w:rsidRPr="00DC7E35" w:rsidRDefault="00A24ADD" w:rsidP="00DD55A4">
      <w:pPr>
        <w:rPr>
          <w:rFonts w:asciiTheme="minorHAnsi" w:hAnsiTheme="minorHAnsi"/>
          <w:sz w:val="24"/>
          <w:szCs w:val="24"/>
          <w:highlight w:val="yellow"/>
        </w:rPr>
      </w:pPr>
    </w:p>
    <w:p w14:paraId="25BB64DC" w14:textId="3DCE8E27" w:rsidR="00810BE6" w:rsidRPr="00D820CC" w:rsidRDefault="005070BE" w:rsidP="004D1B8D">
      <w:pPr>
        <w:spacing w:after="240"/>
        <w:rPr>
          <w:rFonts w:asciiTheme="minorHAnsi" w:hAnsiTheme="minorHAnsi"/>
          <w:b/>
          <w:color w:val="005A9E"/>
          <w:sz w:val="32"/>
          <w:szCs w:val="32"/>
        </w:rPr>
      </w:pPr>
      <w:r w:rsidRPr="00D820CC">
        <w:rPr>
          <w:rFonts w:asciiTheme="minorHAnsi" w:hAnsiTheme="minorHAnsi"/>
          <w:b/>
          <w:color w:val="005A9E"/>
          <w:sz w:val="32"/>
          <w:szCs w:val="32"/>
        </w:rPr>
        <w:t>Inverts</w:t>
      </w:r>
      <w:r w:rsidR="00533F33" w:rsidRPr="00D820CC">
        <w:rPr>
          <w:rFonts w:asciiTheme="minorHAnsi" w:hAnsiTheme="minorHAnsi"/>
          <w:b/>
          <w:color w:val="005A9E"/>
          <w:sz w:val="32"/>
          <w:szCs w:val="32"/>
        </w:rPr>
        <w:t xml:space="preserve"> &amp; Intertidal</w:t>
      </w:r>
    </w:p>
    <w:p w14:paraId="4642D022" w14:textId="274CF009" w:rsidR="00D820CC" w:rsidRPr="00D820CC" w:rsidRDefault="00C7206F" w:rsidP="00DD55A4">
      <w:pPr>
        <w:rPr>
          <w:rFonts w:asciiTheme="minorHAnsi" w:hAnsiTheme="minorHAnsi"/>
          <w:iCs/>
          <w:sz w:val="24"/>
          <w:szCs w:val="24"/>
        </w:rPr>
      </w:pPr>
      <w:r>
        <w:rPr>
          <w:rFonts w:asciiTheme="minorHAnsi" w:hAnsiTheme="minorHAnsi"/>
          <w:iCs/>
          <w:sz w:val="24"/>
          <w:szCs w:val="24"/>
        </w:rPr>
        <w:t>Two species of butterfly were observed in September, a Monarch and a West Coast Lady. F</w:t>
      </w:r>
      <w:r w:rsidR="00D03D84">
        <w:rPr>
          <w:rFonts w:asciiTheme="minorHAnsi" w:hAnsiTheme="minorHAnsi"/>
          <w:iCs/>
          <w:sz w:val="24"/>
          <w:szCs w:val="24"/>
        </w:rPr>
        <w:t xml:space="preserve">our species of dragonfly were detected on the island in </w:t>
      </w:r>
      <w:r>
        <w:rPr>
          <w:rFonts w:asciiTheme="minorHAnsi" w:hAnsiTheme="minorHAnsi"/>
          <w:iCs/>
          <w:sz w:val="24"/>
          <w:szCs w:val="24"/>
        </w:rPr>
        <w:t>September</w:t>
      </w:r>
      <w:r w:rsidR="00D03D84">
        <w:rPr>
          <w:rFonts w:asciiTheme="minorHAnsi" w:hAnsiTheme="minorHAnsi"/>
          <w:iCs/>
          <w:sz w:val="24"/>
          <w:szCs w:val="24"/>
        </w:rPr>
        <w:t xml:space="preserve">: Green Darner, Blue-eyed Darner, Black Saddlebags, and </w:t>
      </w:r>
      <w:r>
        <w:rPr>
          <w:rFonts w:asciiTheme="minorHAnsi" w:hAnsiTheme="minorHAnsi"/>
          <w:iCs/>
          <w:sz w:val="24"/>
          <w:szCs w:val="24"/>
        </w:rPr>
        <w:t xml:space="preserve">Variegated </w:t>
      </w:r>
      <w:proofErr w:type="spellStart"/>
      <w:r>
        <w:rPr>
          <w:rFonts w:asciiTheme="minorHAnsi" w:hAnsiTheme="minorHAnsi"/>
          <w:iCs/>
          <w:sz w:val="24"/>
          <w:szCs w:val="24"/>
        </w:rPr>
        <w:t>Meadowhawk</w:t>
      </w:r>
      <w:proofErr w:type="spellEnd"/>
      <w:r>
        <w:rPr>
          <w:rFonts w:asciiTheme="minorHAnsi" w:hAnsiTheme="minorHAnsi"/>
          <w:iCs/>
          <w:sz w:val="24"/>
          <w:szCs w:val="24"/>
        </w:rPr>
        <w:t>. One species of damselfly was seen this month, a Familiar Bluet.</w:t>
      </w:r>
    </w:p>
    <w:p w14:paraId="0BE57BC9" w14:textId="77777777" w:rsidR="004753F3" w:rsidRPr="00DC7E35" w:rsidRDefault="004753F3" w:rsidP="00DD55A4">
      <w:pPr>
        <w:rPr>
          <w:rFonts w:asciiTheme="minorHAnsi" w:hAnsiTheme="minorHAnsi"/>
          <w:sz w:val="24"/>
          <w:szCs w:val="24"/>
          <w:highlight w:val="yellow"/>
        </w:rPr>
      </w:pPr>
    </w:p>
    <w:p w14:paraId="7D0D0153"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Plants</w:t>
      </w:r>
    </w:p>
    <w:p w14:paraId="6ABCF6FA" w14:textId="132994AE" w:rsidR="00F64BE7" w:rsidRPr="003B27DA" w:rsidRDefault="00ED1589" w:rsidP="00533F33">
      <w:pPr>
        <w:rPr>
          <w:rFonts w:asciiTheme="minorHAnsi" w:hAnsiTheme="minorHAnsi"/>
          <w:sz w:val="22"/>
          <w:szCs w:val="22"/>
        </w:rPr>
      </w:pPr>
      <w:r>
        <w:rPr>
          <w:rFonts w:asciiTheme="minorHAnsi" w:hAnsiTheme="minorHAnsi"/>
          <w:sz w:val="24"/>
          <w:szCs w:val="24"/>
        </w:rPr>
        <w:t>Much of the island is denuded of vegetation now. There are still some remnant New Zealand</w:t>
      </w:r>
      <w:r w:rsidR="005B7D93">
        <w:rPr>
          <w:rFonts w:asciiTheme="minorHAnsi" w:hAnsiTheme="minorHAnsi"/>
          <w:sz w:val="24"/>
          <w:szCs w:val="24"/>
        </w:rPr>
        <w:t xml:space="preserve"> </w:t>
      </w:r>
      <w:r>
        <w:rPr>
          <w:rFonts w:asciiTheme="minorHAnsi" w:hAnsiTheme="minorHAnsi"/>
          <w:sz w:val="24"/>
          <w:szCs w:val="24"/>
        </w:rPr>
        <w:t xml:space="preserve">Spinach </w:t>
      </w:r>
      <w:r w:rsidR="005B7D93">
        <w:rPr>
          <w:rFonts w:asciiTheme="minorHAnsi" w:hAnsiTheme="minorHAnsi"/>
          <w:sz w:val="24"/>
          <w:szCs w:val="24"/>
        </w:rPr>
        <w:t>(</w:t>
      </w:r>
      <w:proofErr w:type="spellStart"/>
      <w:r w:rsidR="005B7D93" w:rsidRPr="005B7D93">
        <w:rPr>
          <w:rFonts w:asciiTheme="minorHAnsi" w:hAnsiTheme="minorHAnsi"/>
          <w:i/>
          <w:iCs/>
          <w:sz w:val="24"/>
          <w:szCs w:val="24"/>
        </w:rPr>
        <w:t>Tetragonia</w:t>
      </w:r>
      <w:proofErr w:type="spellEnd"/>
      <w:r w:rsidR="005B7D93" w:rsidRPr="005B7D93">
        <w:rPr>
          <w:rFonts w:asciiTheme="minorHAnsi" w:hAnsiTheme="minorHAnsi"/>
          <w:i/>
          <w:iCs/>
          <w:sz w:val="24"/>
          <w:szCs w:val="24"/>
        </w:rPr>
        <w:t xml:space="preserve"> </w:t>
      </w:r>
      <w:proofErr w:type="spellStart"/>
      <w:r w:rsidR="005B7D93" w:rsidRPr="005B7D93">
        <w:rPr>
          <w:rFonts w:asciiTheme="minorHAnsi" w:hAnsiTheme="minorHAnsi"/>
          <w:i/>
          <w:iCs/>
          <w:sz w:val="24"/>
          <w:szCs w:val="24"/>
        </w:rPr>
        <w:t>tetragon</w:t>
      </w:r>
      <w:ins w:id="12" w:author="Clevenstine, Alyssa J" w:date="2021-10-04T11:34:00Z">
        <w:r w:rsidR="000D157B">
          <w:rPr>
            <w:rFonts w:asciiTheme="minorHAnsi" w:hAnsiTheme="minorHAnsi"/>
            <w:i/>
            <w:iCs/>
            <w:sz w:val="24"/>
            <w:szCs w:val="24"/>
          </w:rPr>
          <w:t>i</w:t>
        </w:r>
      </w:ins>
      <w:r w:rsidR="005B7D93" w:rsidRPr="005B7D93">
        <w:rPr>
          <w:rFonts w:asciiTheme="minorHAnsi" w:hAnsiTheme="minorHAnsi"/>
          <w:i/>
          <w:iCs/>
          <w:sz w:val="24"/>
          <w:szCs w:val="24"/>
        </w:rPr>
        <w:t>oides</w:t>
      </w:r>
      <w:proofErr w:type="spellEnd"/>
      <w:r w:rsidR="005B7D93">
        <w:rPr>
          <w:rFonts w:asciiTheme="minorHAnsi" w:hAnsiTheme="minorHAnsi"/>
          <w:sz w:val="24"/>
          <w:szCs w:val="24"/>
        </w:rPr>
        <w:t xml:space="preserve">) </w:t>
      </w:r>
      <w:r>
        <w:rPr>
          <w:rFonts w:asciiTheme="minorHAnsi" w:hAnsiTheme="minorHAnsi"/>
          <w:sz w:val="24"/>
          <w:szCs w:val="24"/>
        </w:rPr>
        <w:t xml:space="preserve">in the </w:t>
      </w:r>
      <w:commentRangeStart w:id="13"/>
      <w:r>
        <w:rPr>
          <w:rFonts w:asciiTheme="minorHAnsi" w:hAnsiTheme="minorHAnsi"/>
          <w:sz w:val="24"/>
          <w:szCs w:val="24"/>
        </w:rPr>
        <w:t>chute north of the Lighthouse</w:t>
      </w:r>
      <w:commentRangeEnd w:id="13"/>
      <w:r w:rsidR="00EA4593">
        <w:rPr>
          <w:rStyle w:val="CommentReference"/>
        </w:rPr>
        <w:commentReference w:id="13"/>
      </w:r>
      <w:ins w:id="14" w:author="McChesney, Gerry" w:date="2021-11-09T12:29:00Z">
        <w:r w:rsidR="00EA4593">
          <w:rPr>
            <w:rFonts w:asciiTheme="minorHAnsi" w:hAnsiTheme="minorHAnsi"/>
            <w:sz w:val="24"/>
            <w:szCs w:val="24"/>
          </w:rPr>
          <w:t xml:space="preserve"> and other mostly inaccessible areas</w:t>
        </w:r>
      </w:ins>
      <w:r w:rsidR="005B7D93">
        <w:rPr>
          <w:rFonts w:asciiTheme="minorHAnsi" w:hAnsiTheme="minorHAnsi"/>
          <w:sz w:val="24"/>
          <w:szCs w:val="24"/>
        </w:rPr>
        <w:t>.</w:t>
      </w:r>
    </w:p>
    <w:p w14:paraId="21087F4E" w14:textId="77777777" w:rsidR="004D1B8D" w:rsidRPr="00DC7E35" w:rsidRDefault="004D1B8D" w:rsidP="00DD55A4">
      <w:pPr>
        <w:rPr>
          <w:rFonts w:asciiTheme="minorHAnsi" w:hAnsiTheme="minorHAnsi"/>
          <w:sz w:val="22"/>
          <w:szCs w:val="24"/>
          <w:highlight w:val="yellow"/>
        </w:rPr>
      </w:pPr>
    </w:p>
    <w:p w14:paraId="5986ECE4" w14:textId="77777777" w:rsidR="00D820CC" w:rsidRPr="00D820CC" w:rsidRDefault="00810BE6" w:rsidP="00D820CC">
      <w:pPr>
        <w:spacing w:after="240"/>
        <w:rPr>
          <w:rFonts w:asciiTheme="minorHAnsi" w:hAnsiTheme="minorHAnsi"/>
          <w:sz w:val="24"/>
          <w:szCs w:val="24"/>
        </w:rPr>
      </w:pPr>
      <w:r w:rsidRPr="00D820CC">
        <w:rPr>
          <w:rFonts w:asciiTheme="minorHAnsi" w:hAnsiTheme="minorHAnsi"/>
          <w:b/>
          <w:color w:val="005A9E"/>
          <w:sz w:val="32"/>
          <w:szCs w:val="32"/>
        </w:rPr>
        <w:t>Violations</w:t>
      </w:r>
    </w:p>
    <w:p w14:paraId="1BF09F25" w14:textId="11EDEBA2" w:rsidR="00B2386A" w:rsidRDefault="004C4CDD" w:rsidP="00B2386A">
      <w:pPr>
        <w:rPr>
          <w:rFonts w:asciiTheme="minorHAnsi" w:hAnsiTheme="minorHAnsi"/>
          <w:sz w:val="24"/>
          <w:szCs w:val="24"/>
        </w:rPr>
      </w:pPr>
      <w:commentRangeStart w:id="15"/>
      <w:r w:rsidRPr="004C4CDD">
        <w:rPr>
          <w:rFonts w:asciiTheme="minorHAnsi" w:hAnsiTheme="minorHAnsi"/>
          <w:sz w:val="24"/>
          <w:szCs w:val="24"/>
        </w:rPr>
        <w:lastRenderedPageBreak/>
        <w:t>Seven fishing violations in the State Marine Reserve were documented in September from six</w:t>
      </w:r>
      <w:r w:rsidR="00B2386A" w:rsidRPr="004C4CDD">
        <w:rPr>
          <w:rFonts w:asciiTheme="minorHAnsi" w:hAnsiTheme="minorHAnsi"/>
          <w:sz w:val="24"/>
          <w:szCs w:val="24"/>
        </w:rPr>
        <w:t xml:space="preserve"> boats. </w:t>
      </w:r>
      <w:r w:rsidRPr="004C4CDD">
        <w:rPr>
          <w:rFonts w:asciiTheme="minorHAnsi" w:hAnsiTheme="minorHAnsi"/>
          <w:sz w:val="24"/>
          <w:szCs w:val="24"/>
        </w:rPr>
        <w:t>A gray Racer</w:t>
      </w:r>
      <w:r>
        <w:rPr>
          <w:rFonts w:asciiTheme="minorHAnsi" w:hAnsiTheme="minorHAnsi"/>
          <w:sz w:val="24"/>
          <w:szCs w:val="24"/>
        </w:rPr>
        <w:t xml:space="preserve"> (CF 8883 VT) was a repeat violator on the 18</w:t>
      </w:r>
      <w:r w:rsidRPr="004C4CDD">
        <w:rPr>
          <w:rFonts w:asciiTheme="minorHAnsi" w:hAnsiTheme="minorHAnsi"/>
          <w:sz w:val="24"/>
          <w:szCs w:val="24"/>
          <w:vertAlign w:val="superscript"/>
        </w:rPr>
        <w:t>th</w:t>
      </w:r>
      <w:r>
        <w:rPr>
          <w:rFonts w:asciiTheme="minorHAnsi" w:hAnsiTheme="minorHAnsi"/>
          <w:sz w:val="24"/>
          <w:szCs w:val="24"/>
        </w:rPr>
        <w:t xml:space="preserve"> and 25</w:t>
      </w:r>
      <w:r w:rsidRPr="004C4CDD">
        <w:rPr>
          <w:rFonts w:asciiTheme="minorHAnsi" w:hAnsiTheme="minorHAnsi"/>
          <w:sz w:val="24"/>
          <w:szCs w:val="24"/>
          <w:vertAlign w:val="superscript"/>
        </w:rPr>
        <w:t>th</w:t>
      </w:r>
      <w:commentRangeEnd w:id="15"/>
      <w:r w:rsidR="00EA4593">
        <w:rPr>
          <w:rStyle w:val="CommentReference"/>
        </w:rPr>
        <w:commentReference w:id="15"/>
      </w:r>
      <w:r>
        <w:rPr>
          <w:rFonts w:asciiTheme="minorHAnsi" w:hAnsiTheme="minorHAnsi"/>
          <w:sz w:val="24"/>
          <w:szCs w:val="24"/>
        </w:rPr>
        <w:t xml:space="preserve">. </w:t>
      </w:r>
    </w:p>
    <w:p w14:paraId="5FE831AE" w14:textId="77777777" w:rsidR="00B2386A" w:rsidRPr="00D82681" w:rsidRDefault="00B2386A" w:rsidP="00B2386A">
      <w:pPr>
        <w:rPr>
          <w:rFonts w:asciiTheme="minorHAnsi" w:hAnsiTheme="minorHAnsi"/>
          <w:sz w:val="24"/>
          <w:szCs w:val="24"/>
        </w:rPr>
      </w:pPr>
    </w:p>
    <w:p w14:paraId="37C26B4C" w14:textId="52CDAA45" w:rsidR="00810BE6" w:rsidRPr="00557EAD" w:rsidRDefault="00810BE6" w:rsidP="009D7606">
      <w:pPr>
        <w:spacing w:after="240"/>
        <w:rPr>
          <w:rFonts w:asciiTheme="minorHAnsi" w:hAnsiTheme="minorHAnsi"/>
          <w:sz w:val="24"/>
          <w:szCs w:val="24"/>
        </w:rPr>
      </w:pPr>
      <w:r w:rsidRPr="00557EAD">
        <w:rPr>
          <w:rFonts w:asciiTheme="minorHAnsi" w:hAnsiTheme="minorHAnsi"/>
          <w:b/>
          <w:color w:val="005A9E"/>
          <w:sz w:val="32"/>
          <w:szCs w:val="32"/>
        </w:rPr>
        <w:t>Maintenance</w:t>
      </w:r>
    </w:p>
    <w:p w14:paraId="1C6F93DF" w14:textId="6811C126" w:rsidR="004050F2" w:rsidRDefault="00DC494A" w:rsidP="5E3300C3">
      <w:pPr>
        <w:rPr>
          <w:rFonts w:asciiTheme="minorHAnsi" w:hAnsiTheme="minorHAnsi"/>
          <w:sz w:val="24"/>
          <w:szCs w:val="24"/>
        </w:rPr>
      </w:pPr>
      <w:r w:rsidRPr="00557EAD">
        <w:rPr>
          <w:rFonts w:asciiTheme="minorHAnsi" w:hAnsiTheme="minorHAnsi"/>
          <w:sz w:val="24"/>
          <w:szCs w:val="24"/>
        </w:rPr>
        <w:t>Island biologist</w:t>
      </w:r>
      <w:r w:rsidR="00814DBF" w:rsidRPr="00557EAD">
        <w:rPr>
          <w:rFonts w:asciiTheme="minorHAnsi" w:hAnsiTheme="minorHAnsi"/>
          <w:sz w:val="24"/>
          <w:szCs w:val="24"/>
        </w:rPr>
        <w:t xml:space="preserve">s </w:t>
      </w:r>
      <w:r w:rsidR="00577BCD">
        <w:rPr>
          <w:rFonts w:asciiTheme="minorHAnsi" w:hAnsiTheme="minorHAnsi"/>
          <w:sz w:val="24"/>
          <w:szCs w:val="24"/>
        </w:rPr>
        <w:t>Johns and</w:t>
      </w:r>
      <w:r w:rsidR="00C837D7" w:rsidRPr="00557EAD">
        <w:rPr>
          <w:rFonts w:asciiTheme="minorHAnsi" w:hAnsiTheme="minorHAnsi"/>
          <w:sz w:val="24"/>
          <w:szCs w:val="24"/>
        </w:rPr>
        <w:t xml:space="preserve"> </w:t>
      </w:r>
      <w:proofErr w:type="spellStart"/>
      <w:r w:rsidR="00B2386A">
        <w:rPr>
          <w:rFonts w:asciiTheme="minorHAnsi" w:hAnsiTheme="minorHAnsi"/>
          <w:sz w:val="24"/>
          <w:szCs w:val="24"/>
        </w:rPr>
        <w:t>Tietz</w:t>
      </w:r>
      <w:proofErr w:type="spellEnd"/>
      <w:r w:rsidR="00C837D7" w:rsidRPr="00557EAD">
        <w:rPr>
          <w:rFonts w:asciiTheme="minorHAnsi" w:hAnsiTheme="minorHAnsi"/>
          <w:sz w:val="24"/>
          <w:szCs w:val="24"/>
        </w:rPr>
        <w:t xml:space="preserve"> </w:t>
      </w:r>
      <w:r w:rsidR="5E3300C3" w:rsidRPr="00557EAD">
        <w:rPr>
          <w:rFonts w:asciiTheme="minorHAnsi" w:hAnsiTheme="minorHAnsi"/>
          <w:sz w:val="24"/>
          <w:szCs w:val="24"/>
        </w:rPr>
        <w:t xml:space="preserve">conducted routine weekly maintenance checks on the PV system and generators. Monthly changes of water filters and crane </w:t>
      </w:r>
      <w:r w:rsidR="0064283E" w:rsidRPr="00557EAD">
        <w:rPr>
          <w:rFonts w:asciiTheme="minorHAnsi" w:hAnsiTheme="minorHAnsi"/>
          <w:sz w:val="24"/>
          <w:szCs w:val="24"/>
        </w:rPr>
        <w:t>greasing were conducted</w:t>
      </w:r>
      <w:r w:rsidR="5E3300C3" w:rsidRPr="00557EAD">
        <w:rPr>
          <w:rFonts w:asciiTheme="minorHAnsi" w:hAnsiTheme="minorHAnsi"/>
          <w:sz w:val="24"/>
          <w:szCs w:val="24"/>
        </w:rPr>
        <w:t>.</w:t>
      </w:r>
      <w:r w:rsidR="007F07C1" w:rsidRPr="00557EAD">
        <w:rPr>
          <w:rFonts w:asciiTheme="minorHAnsi" w:hAnsiTheme="minorHAnsi"/>
          <w:sz w:val="24"/>
          <w:szCs w:val="24"/>
        </w:rPr>
        <w:t xml:space="preserve"> </w:t>
      </w:r>
      <w:r w:rsidR="00814DBF" w:rsidRPr="00557EAD">
        <w:rPr>
          <w:rFonts w:asciiTheme="minorHAnsi" w:hAnsiTheme="minorHAnsi"/>
          <w:sz w:val="24"/>
          <w:szCs w:val="24"/>
        </w:rPr>
        <w:t xml:space="preserve">The water quality test </w:t>
      </w:r>
      <w:r w:rsidR="00D820CC" w:rsidRPr="00557EAD">
        <w:rPr>
          <w:rFonts w:asciiTheme="minorHAnsi" w:hAnsiTheme="minorHAnsi"/>
          <w:sz w:val="24"/>
          <w:szCs w:val="24"/>
        </w:rPr>
        <w:t xml:space="preserve">for </w:t>
      </w:r>
      <w:r w:rsidR="00284028">
        <w:rPr>
          <w:rFonts w:asciiTheme="minorHAnsi" w:hAnsiTheme="minorHAnsi"/>
          <w:sz w:val="24"/>
          <w:szCs w:val="24"/>
        </w:rPr>
        <w:t>September</w:t>
      </w:r>
      <w:r w:rsidR="007F07C1" w:rsidRPr="00557EAD">
        <w:rPr>
          <w:rFonts w:asciiTheme="minorHAnsi" w:hAnsiTheme="minorHAnsi"/>
          <w:sz w:val="24"/>
          <w:szCs w:val="24"/>
        </w:rPr>
        <w:t xml:space="preserve"> came back negative for Coliforms and E. </w:t>
      </w:r>
      <w:proofErr w:type="gramStart"/>
      <w:r w:rsidR="007F07C1" w:rsidRPr="00557EAD">
        <w:rPr>
          <w:rFonts w:asciiTheme="minorHAnsi" w:hAnsiTheme="minorHAnsi"/>
          <w:sz w:val="24"/>
          <w:szCs w:val="24"/>
        </w:rPr>
        <w:t>Coli</w:t>
      </w:r>
      <w:proofErr w:type="gramEnd"/>
      <w:r w:rsidR="00557EAD" w:rsidRPr="00557EAD">
        <w:rPr>
          <w:rFonts w:asciiTheme="minorHAnsi" w:hAnsiTheme="minorHAnsi"/>
          <w:sz w:val="24"/>
          <w:szCs w:val="24"/>
        </w:rPr>
        <w:t>. The cre</w:t>
      </w:r>
      <w:r w:rsidR="004050F2">
        <w:rPr>
          <w:rFonts w:asciiTheme="minorHAnsi" w:hAnsiTheme="minorHAnsi"/>
          <w:sz w:val="24"/>
          <w:szCs w:val="24"/>
        </w:rPr>
        <w:t xml:space="preserve">w </w:t>
      </w:r>
      <w:r w:rsidR="00557EAD" w:rsidRPr="00557EAD">
        <w:rPr>
          <w:rFonts w:asciiTheme="minorHAnsi" w:hAnsiTheme="minorHAnsi"/>
          <w:sz w:val="24"/>
          <w:szCs w:val="24"/>
        </w:rPr>
        <w:t xml:space="preserve">conducted one NL training on the </w:t>
      </w:r>
      <w:r w:rsidR="00284028">
        <w:rPr>
          <w:rFonts w:asciiTheme="minorHAnsi" w:hAnsiTheme="minorHAnsi"/>
          <w:sz w:val="24"/>
          <w:szCs w:val="24"/>
        </w:rPr>
        <w:t>8</w:t>
      </w:r>
      <w:r w:rsidR="00557EAD" w:rsidRPr="00557EAD">
        <w:rPr>
          <w:rFonts w:asciiTheme="minorHAnsi" w:hAnsiTheme="minorHAnsi"/>
          <w:sz w:val="24"/>
          <w:szCs w:val="24"/>
          <w:vertAlign w:val="superscript"/>
        </w:rPr>
        <w:t>th</w:t>
      </w:r>
      <w:r w:rsidR="00B2386A">
        <w:rPr>
          <w:rFonts w:asciiTheme="minorHAnsi" w:hAnsiTheme="minorHAnsi"/>
          <w:sz w:val="24"/>
          <w:szCs w:val="24"/>
        </w:rPr>
        <w:t xml:space="preserve"> and a training at EL 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B2386A">
        <w:rPr>
          <w:rFonts w:asciiTheme="minorHAnsi" w:hAnsiTheme="minorHAnsi"/>
          <w:sz w:val="24"/>
          <w:szCs w:val="24"/>
        </w:rPr>
        <w:t xml:space="preserve">. </w:t>
      </w:r>
      <w:r w:rsidR="00B910CF">
        <w:rPr>
          <w:rFonts w:asciiTheme="minorHAnsi" w:hAnsiTheme="minorHAnsi"/>
          <w:sz w:val="24"/>
          <w:szCs w:val="24"/>
        </w:rPr>
        <w:t xml:space="preserve">Returning crew </w:t>
      </w:r>
      <w:r w:rsidR="00284028">
        <w:rPr>
          <w:rFonts w:asciiTheme="minorHAnsi" w:hAnsiTheme="minorHAnsi"/>
          <w:sz w:val="24"/>
          <w:szCs w:val="24"/>
        </w:rPr>
        <w:t>Joey</w:t>
      </w:r>
      <w:r w:rsidR="00B910CF">
        <w:rPr>
          <w:rFonts w:asciiTheme="minorHAnsi" w:hAnsiTheme="minorHAnsi"/>
          <w:sz w:val="24"/>
          <w:szCs w:val="24"/>
        </w:rPr>
        <w:t xml:space="preserve"> </w:t>
      </w:r>
      <w:proofErr w:type="spellStart"/>
      <w:r w:rsidR="00B910CF">
        <w:rPr>
          <w:rFonts w:asciiTheme="minorHAnsi" w:hAnsiTheme="minorHAnsi"/>
          <w:sz w:val="24"/>
          <w:szCs w:val="24"/>
        </w:rPr>
        <w:t>Negreann</w:t>
      </w:r>
      <w:proofErr w:type="spellEnd"/>
      <w:r w:rsidR="00284028">
        <w:rPr>
          <w:rFonts w:asciiTheme="minorHAnsi" w:hAnsiTheme="minorHAnsi"/>
          <w:sz w:val="24"/>
          <w:szCs w:val="24"/>
        </w:rPr>
        <w:t xml:space="preserve"> </w:t>
      </w:r>
      <w:r w:rsidR="00B2386A">
        <w:rPr>
          <w:rFonts w:asciiTheme="minorHAnsi" w:hAnsiTheme="minorHAnsi"/>
          <w:sz w:val="24"/>
          <w:szCs w:val="24"/>
        </w:rPr>
        <w:t xml:space="preserve">completed the safety training </w:t>
      </w:r>
      <w:r w:rsidR="00B910CF">
        <w:rPr>
          <w:rFonts w:asciiTheme="minorHAnsi" w:hAnsiTheme="minorHAnsi"/>
          <w:sz w:val="24"/>
          <w:szCs w:val="24"/>
        </w:rPr>
        <w:t xml:space="preserve">refresher </w:t>
      </w:r>
      <w:r w:rsidR="00B2386A">
        <w:rPr>
          <w:rFonts w:asciiTheme="minorHAnsi" w:hAnsiTheme="minorHAnsi"/>
          <w:sz w:val="24"/>
          <w:szCs w:val="24"/>
        </w:rPr>
        <w:t xml:space="preserve">on the </w:t>
      </w:r>
      <w:r w:rsidR="00284028">
        <w:rPr>
          <w:rFonts w:asciiTheme="minorHAnsi" w:hAnsiTheme="minorHAnsi"/>
          <w:sz w:val="24"/>
          <w:szCs w:val="24"/>
        </w:rPr>
        <w:t>9</w:t>
      </w:r>
      <w:r w:rsidR="00284028" w:rsidRPr="00284028">
        <w:rPr>
          <w:rFonts w:asciiTheme="minorHAnsi" w:hAnsiTheme="minorHAnsi"/>
          <w:sz w:val="24"/>
          <w:szCs w:val="24"/>
          <w:vertAlign w:val="superscript"/>
        </w:rPr>
        <w:t>th</w:t>
      </w:r>
      <w:r w:rsidR="00284028">
        <w:rPr>
          <w:rFonts w:asciiTheme="minorHAnsi" w:hAnsiTheme="minorHAnsi"/>
          <w:sz w:val="24"/>
          <w:szCs w:val="24"/>
        </w:rPr>
        <w:t xml:space="preserve">. </w:t>
      </w:r>
    </w:p>
    <w:p w14:paraId="2C30F70A" w14:textId="77777777" w:rsidR="007F07C1" w:rsidRPr="00557EAD" w:rsidRDefault="007F07C1" w:rsidP="5E3300C3">
      <w:pPr>
        <w:rPr>
          <w:rFonts w:asciiTheme="minorHAnsi" w:hAnsiTheme="minorHAnsi"/>
          <w:sz w:val="24"/>
          <w:szCs w:val="24"/>
        </w:rPr>
      </w:pPr>
    </w:p>
    <w:p w14:paraId="623DF622" w14:textId="286E64A7" w:rsidR="00EC771F" w:rsidRPr="00256E68" w:rsidRDefault="007F07C1" w:rsidP="00C837D7">
      <w:pPr>
        <w:rPr>
          <w:rFonts w:asciiTheme="minorHAnsi" w:hAnsiTheme="minorHAnsi"/>
          <w:sz w:val="24"/>
          <w:szCs w:val="24"/>
        </w:rPr>
      </w:pPr>
      <w:r w:rsidRPr="00256E68">
        <w:rPr>
          <w:rFonts w:asciiTheme="minorHAnsi" w:hAnsiTheme="minorHAnsi"/>
          <w:sz w:val="24"/>
          <w:szCs w:val="24"/>
        </w:rPr>
        <w:t>Additional maintenance performed this month are as follows:</w:t>
      </w:r>
    </w:p>
    <w:p w14:paraId="7019024B" w14:textId="29C624C9" w:rsidR="00256E68" w:rsidRP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broken pipe for the gray water system between the gray water tank and the PRBO boiler room, and he added a new check valve and a new gate valve. </w:t>
      </w:r>
    </w:p>
    <w:p w14:paraId="71530D1E" w14:textId="4C04C596" w:rsidR="009D7606"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 xml:space="preserve">Mike replaced the wire rope bridle for the safe boat and replaced the </w:t>
      </w:r>
      <w:r w:rsidR="00284028">
        <w:rPr>
          <w:rFonts w:asciiTheme="minorHAnsi" w:hAnsiTheme="minorHAnsi"/>
          <w:sz w:val="24"/>
          <w:szCs w:val="24"/>
        </w:rPr>
        <w:t>air hose on the 9.9 Yamaha.</w:t>
      </w:r>
    </w:p>
    <w:p w14:paraId="3235473E" w14:textId="6BC9263A" w:rsidR="00256E68" w:rsidRDefault="00C43B04" w:rsidP="00256E68">
      <w:pPr>
        <w:pStyle w:val="ListParagraph"/>
        <w:numPr>
          <w:ilvl w:val="0"/>
          <w:numId w:val="24"/>
        </w:numPr>
        <w:rPr>
          <w:rFonts w:asciiTheme="minorHAnsi" w:hAnsiTheme="minorHAnsi"/>
          <w:sz w:val="24"/>
          <w:szCs w:val="24"/>
        </w:rPr>
      </w:pPr>
      <w:r>
        <w:rPr>
          <w:rFonts w:asciiTheme="minorHAnsi" w:hAnsiTheme="minorHAnsi"/>
          <w:sz w:val="24"/>
          <w:szCs w:val="24"/>
        </w:rPr>
        <w:t>Joey and Jim cleaned the gutters and gull nest off the roof of the PRBO house above the laundry room.</w:t>
      </w:r>
    </w:p>
    <w:p w14:paraId="0125D5CC" w14:textId="103715E6" w:rsidR="00256E68" w:rsidRDefault="00C43B04" w:rsidP="00256E68">
      <w:pPr>
        <w:pStyle w:val="ListParagraph"/>
        <w:numPr>
          <w:ilvl w:val="0"/>
          <w:numId w:val="24"/>
        </w:numPr>
        <w:rPr>
          <w:ins w:id="16" w:author="McChesney, Gerry" w:date="2021-11-09T12:33:00Z"/>
          <w:rFonts w:asciiTheme="minorHAnsi" w:hAnsiTheme="minorHAnsi"/>
          <w:sz w:val="24"/>
          <w:szCs w:val="24"/>
        </w:rPr>
      </w:pPr>
      <w:r>
        <w:rPr>
          <w:rFonts w:asciiTheme="minorHAnsi" w:hAnsiTheme="minorHAnsi"/>
          <w:sz w:val="24"/>
          <w:szCs w:val="24"/>
        </w:rPr>
        <w:t>Mike</w:t>
      </w:r>
      <w:r w:rsidR="00256E68">
        <w:rPr>
          <w:rFonts w:asciiTheme="minorHAnsi" w:hAnsiTheme="minorHAnsi"/>
          <w:sz w:val="24"/>
          <w:szCs w:val="24"/>
        </w:rPr>
        <w:t xml:space="preserve"> replaced the fill valve on the </w:t>
      </w:r>
      <w:r>
        <w:rPr>
          <w:rFonts w:asciiTheme="minorHAnsi" w:hAnsiTheme="minorHAnsi"/>
          <w:sz w:val="24"/>
          <w:szCs w:val="24"/>
        </w:rPr>
        <w:t>down</w:t>
      </w:r>
      <w:r w:rsidR="00256E68">
        <w:rPr>
          <w:rFonts w:asciiTheme="minorHAnsi" w:hAnsiTheme="minorHAnsi"/>
          <w:sz w:val="24"/>
          <w:szCs w:val="24"/>
        </w:rPr>
        <w:t>stairs PRBO toilet.</w:t>
      </w:r>
    </w:p>
    <w:p w14:paraId="2C4FC31E" w14:textId="1FDE2D5C" w:rsidR="00EA4593" w:rsidRDefault="00EA4593" w:rsidP="00256E68">
      <w:pPr>
        <w:pStyle w:val="ListParagraph"/>
        <w:numPr>
          <w:ilvl w:val="0"/>
          <w:numId w:val="24"/>
        </w:numPr>
        <w:rPr>
          <w:rFonts w:asciiTheme="minorHAnsi" w:hAnsiTheme="minorHAnsi"/>
          <w:sz w:val="24"/>
          <w:szCs w:val="24"/>
        </w:rPr>
      </w:pPr>
      <w:ins w:id="17" w:author="McChesney, Gerry" w:date="2021-11-09T12:33:00Z">
        <w:r>
          <w:rPr>
            <w:rFonts w:asciiTheme="minorHAnsi" w:hAnsiTheme="minorHAnsi"/>
            <w:sz w:val="24"/>
            <w:szCs w:val="24"/>
          </w:rPr>
          <w:t>Scott Webs</w:t>
        </w:r>
      </w:ins>
      <w:ins w:id="18" w:author="McChesney, Gerry" w:date="2021-11-09T12:34:00Z">
        <w:r>
          <w:rPr>
            <w:rFonts w:asciiTheme="minorHAnsi" w:hAnsiTheme="minorHAnsi"/>
            <w:sz w:val="24"/>
            <w:szCs w:val="24"/>
          </w:rPr>
          <w:t>ter of Western Slope Livery performed a variety of East Landing derrick maintenance tasks includ</w:t>
        </w:r>
      </w:ins>
      <w:ins w:id="19" w:author="McChesney, Gerry" w:date="2021-11-09T12:35:00Z">
        <w:r w:rsidR="00207D1E">
          <w:rPr>
            <w:rFonts w:asciiTheme="minorHAnsi" w:hAnsiTheme="minorHAnsi"/>
            <w:sz w:val="24"/>
            <w:szCs w:val="24"/>
          </w:rPr>
          <w:t>ing</w:t>
        </w:r>
      </w:ins>
      <w:ins w:id="20" w:author="McChesney, Gerry" w:date="2021-11-09T12:34:00Z">
        <w:r>
          <w:rPr>
            <w:rFonts w:asciiTheme="minorHAnsi" w:hAnsiTheme="minorHAnsi"/>
            <w:sz w:val="24"/>
            <w:szCs w:val="24"/>
          </w:rPr>
          <w:t xml:space="preserve"> installation of a r</w:t>
        </w:r>
      </w:ins>
      <w:ins w:id="21" w:author="McChesney, Gerry" w:date="2021-11-09T12:35:00Z">
        <w:r>
          <w:rPr>
            <w:rFonts w:asciiTheme="minorHAnsi" w:hAnsiTheme="minorHAnsi"/>
            <w:sz w:val="24"/>
            <w:szCs w:val="24"/>
          </w:rPr>
          <w:t xml:space="preserve">e-fabricated </w:t>
        </w:r>
        <w:r w:rsidR="00207D1E">
          <w:rPr>
            <w:rFonts w:asciiTheme="minorHAnsi" w:hAnsiTheme="minorHAnsi"/>
            <w:sz w:val="24"/>
            <w:szCs w:val="24"/>
          </w:rPr>
          <w:t xml:space="preserve">hoist motor, new </w:t>
        </w:r>
      </w:ins>
      <w:ins w:id="22" w:author="McChesney, Gerry" w:date="2021-11-09T12:36:00Z">
        <w:r w:rsidR="00207D1E">
          <w:rPr>
            <w:rFonts w:asciiTheme="minorHAnsi" w:hAnsiTheme="minorHAnsi"/>
            <w:sz w:val="24"/>
            <w:szCs w:val="24"/>
          </w:rPr>
          <w:t>load cell, and new A2B along with other tasks.</w:t>
        </w:r>
      </w:ins>
    </w:p>
    <w:p w14:paraId="3DA7C63E" w14:textId="77777777" w:rsidR="00256E68" w:rsidRPr="00256E68" w:rsidRDefault="00256E68" w:rsidP="00256E68">
      <w:pPr>
        <w:pStyle w:val="ListParagraph"/>
        <w:ind w:left="1440"/>
        <w:rPr>
          <w:rFonts w:asciiTheme="minorHAnsi" w:hAnsiTheme="minorHAnsi"/>
          <w:sz w:val="24"/>
          <w:szCs w:val="24"/>
        </w:rPr>
      </w:pPr>
    </w:p>
    <w:p w14:paraId="294EDCD9" w14:textId="77777777" w:rsidR="00810BE6" w:rsidRPr="00D54BC2" w:rsidRDefault="00810BE6" w:rsidP="009D7606">
      <w:pPr>
        <w:spacing w:after="240"/>
        <w:rPr>
          <w:rFonts w:asciiTheme="minorHAnsi" w:hAnsiTheme="minorHAnsi"/>
          <w:b/>
          <w:color w:val="005A9E"/>
          <w:sz w:val="32"/>
          <w:szCs w:val="32"/>
        </w:rPr>
      </w:pPr>
      <w:r w:rsidRPr="004050F2">
        <w:rPr>
          <w:rFonts w:asciiTheme="minorHAnsi" w:hAnsiTheme="minorHAnsi"/>
          <w:b/>
          <w:color w:val="005A9E"/>
          <w:sz w:val="32"/>
          <w:szCs w:val="32"/>
        </w:rPr>
        <w:t>Maintenance Needs</w:t>
      </w:r>
    </w:p>
    <w:p w14:paraId="4467F0EF" w14:textId="73D38BDB" w:rsidR="009C1A43" w:rsidRPr="009C1A43" w:rsidRDefault="009C1A43" w:rsidP="009C1A43">
      <w:pPr>
        <w:numPr>
          <w:ilvl w:val="0"/>
          <w:numId w:val="13"/>
        </w:numPr>
        <w:spacing w:before="60" w:after="100" w:afterAutospacing="1"/>
        <w:rPr>
          <w:rFonts w:asciiTheme="minorHAnsi" w:hAnsiTheme="minorHAnsi"/>
          <w:sz w:val="24"/>
          <w:szCs w:val="24"/>
        </w:rPr>
      </w:pPr>
      <w:r>
        <w:rPr>
          <w:rFonts w:asciiTheme="minorHAnsi" w:hAnsiTheme="minorHAnsi"/>
          <w:sz w:val="24"/>
          <w:szCs w:val="24"/>
        </w:rPr>
        <w:t>Outdoor shutoff valves along the gray water line</w:t>
      </w:r>
      <w:r w:rsidR="00D85263">
        <w:rPr>
          <w:rFonts w:asciiTheme="minorHAnsi" w:hAnsiTheme="minorHAnsi"/>
          <w:sz w:val="24"/>
          <w:szCs w:val="24"/>
        </w:rPr>
        <w:t xml:space="preserve"> to CG house</w:t>
      </w:r>
      <w:r>
        <w:rPr>
          <w:rFonts w:asciiTheme="minorHAnsi" w:hAnsiTheme="minorHAnsi"/>
          <w:sz w:val="24"/>
          <w:szCs w:val="24"/>
        </w:rPr>
        <w:t xml:space="preserve"> are severely corroded and need to be replaced.</w:t>
      </w:r>
      <w:r w:rsidRPr="009C1A43">
        <w:rPr>
          <w:rFonts w:asciiTheme="minorHAnsi" w:hAnsiTheme="minorHAnsi"/>
          <w:sz w:val="24"/>
          <w:szCs w:val="24"/>
        </w:rPr>
        <w:t xml:space="preserve"> </w:t>
      </w:r>
    </w:p>
    <w:p w14:paraId="7F9E5161" w14:textId="336F0036" w:rsidR="00AD2FD2" w:rsidRPr="00D54BC2" w:rsidRDefault="00AD2FD2" w:rsidP="00572EA9">
      <w:pPr>
        <w:numPr>
          <w:ilvl w:val="0"/>
          <w:numId w:val="13"/>
        </w:numPr>
        <w:spacing w:before="60"/>
        <w:rPr>
          <w:rFonts w:asciiTheme="minorHAnsi" w:hAnsiTheme="minorHAnsi"/>
          <w:sz w:val="24"/>
          <w:szCs w:val="24"/>
        </w:rPr>
      </w:pPr>
      <w:r w:rsidRPr="00D54BC2">
        <w:rPr>
          <w:rFonts w:asciiTheme="minorHAnsi" w:hAnsiTheme="minorHAnsi"/>
          <w:sz w:val="24"/>
          <w:szCs w:val="24"/>
        </w:rPr>
        <w:t>PV system charge controllers 3 and 4 are not functioning and need to be replaced.</w:t>
      </w:r>
    </w:p>
    <w:p w14:paraId="5F06883C"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18A54D20" w14:textId="57F1A4C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Settling Tank </w:t>
      </w:r>
      <w:r w:rsidR="00F5353B" w:rsidRPr="00D54BC2">
        <w:rPr>
          <w:rFonts w:asciiTheme="minorHAnsi" w:hAnsiTheme="minorHAnsi"/>
          <w:sz w:val="24"/>
          <w:szCs w:val="24"/>
        </w:rPr>
        <w:t>has</w:t>
      </w:r>
      <w:r w:rsidRPr="00D54BC2">
        <w:rPr>
          <w:rFonts w:asciiTheme="minorHAnsi" w:hAnsiTheme="minorHAnsi"/>
          <w:sz w:val="24"/>
          <w:szCs w:val="24"/>
        </w:rPr>
        <w:t xml:space="preserve"> a leak in it when water is above 5.1 feet.</w:t>
      </w:r>
    </w:p>
    <w:p w14:paraId="54203648"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D54BC2" w:rsidRDefault="5E3300C3" w:rsidP="5E3300C3">
      <w:pPr>
        <w:numPr>
          <w:ilvl w:val="0"/>
          <w:numId w:val="13"/>
        </w:numPr>
        <w:spacing w:before="60"/>
        <w:rPr>
          <w:rFonts w:asciiTheme="minorHAnsi" w:hAnsiTheme="minorHAnsi"/>
          <w:b/>
          <w:bCs/>
          <w:color w:val="000000" w:themeColor="text1"/>
          <w:sz w:val="24"/>
          <w:szCs w:val="24"/>
        </w:rPr>
      </w:pPr>
      <w:r w:rsidRPr="00D54BC2">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The gutters and flashing on both houses are degrading and will need to be improved or replaced.</w:t>
      </w:r>
    </w:p>
    <w:p w14:paraId="7C8A1755" w14:textId="60969A52" w:rsidR="00521677"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Aluminum railings at East Landing and the </w:t>
      </w:r>
      <w:r w:rsidR="000671AC">
        <w:rPr>
          <w:rFonts w:asciiTheme="minorHAnsi" w:hAnsiTheme="minorHAnsi"/>
          <w:sz w:val="24"/>
          <w:szCs w:val="24"/>
        </w:rPr>
        <w:t>L</w:t>
      </w:r>
      <w:r w:rsidRPr="00D54BC2">
        <w:rPr>
          <w:rFonts w:asciiTheme="minorHAnsi" w:hAnsiTheme="minorHAnsi"/>
          <w:sz w:val="24"/>
          <w:szCs w:val="24"/>
        </w:rPr>
        <w:t>ighthouse need repair.</w:t>
      </w:r>
    </w:p>
    <w:p w14:paraId="3BFA71A2" w14:textId="24B9D350" w:rsidR="007D776A" w:rsidRPr="00D54BC2" w:rsidRDefault="001C5F68" w:rsidP="007D776A">
      <w:pPr>
        <w:numPr>
          <w:ilvl w:val="0"/>
          <w:numId w:val="13"/>
        </w:numPr>
        <w:spacing w:before="60"/>
        <w:rPr>
          <w:rFonts w:asciiTheme="minorHAnsi" w:hAnsiTheme="minorHAnsi"/>
          <w:sz w:val="24"/>
          <w:szCs w:val="24"/>
        </w:rPr>
      </w:pPr>
      <w:r w:rsidRPr="00D54BC2">
        <w:rPr>
          <w:rFonts w:asciiTheme="minorHAnsi" w:hAnsiTheme="minorHAnsi"/>
          <w:sz w:val="24"/>
          <w:szCs w:val="24"/>
        </w:rPr>
        <w:t>Powerhouse roof-access ladder mounts are badly corroded and need to be replaced.</w:t>
      </w:r>
    </w:p>
    <w:p w14:paraId="07EC59A4" w14:textId="5978854A" w:rsidR="007D776A" w:rsidRPr="00D54BC2" w:rsidRDefault="007D776A" w:rsidP="007D776A">
      <w:pPr>
        <w:numPr>
          <w:ilvl w:val="0"/>
          <w:numId w:val="13"/>
        </w:numPr>
        <w:spacing w:before="60"/>
        <w:rPr>
          <w:rFonts w:asciiTheme="minorHAnsi" w:hAnsiTheme="minorHAnsi"/>
          <w:sz w:val="24"/>
          <w:szCs w:val="24"/>
        </w:rPr>
      </w:pPr>
      <w:r w:rsidRPr="00D54BC2">
        <w:rPr>
          <w:rFonts w:asciiTheme="minorHAnsi" w:hAnsiTheme="minorHAnsi"/>
          <w:sz w:val="24"/>
          <w:szCs w:val="24"/>
        </w:rPr>
        <w:lastRenderedPageBreak/>
        <w:t xml:space="preserve">There </w:t>
      </w:r>
      <w:r w:rsidR="00B82739" w:rsidRPr="00D54BC2">
        <w:rPr>
          <w:rFonts w:asciiTheme="minorHAnsi" w:hAnsiTheme="minorHAnsi"/>
          <w:sz w:val="24"/>
          <w:szCs w:val="24"/>
        </w:rPr>
        <w:t xml:space="preserve">are several locations in the PRBO house that show evidence of moisture penetration in the ceiling and/or walls. This includes </w:t>
      </w:r>
      <w:r w:rsidRPr="00D54BC2">
        <w:rPr>
          <w:rFonts w:asciiTheme="minorHAnsi" w:hAnsiTheme="minorHAnsi"/>
          <w:sz w:val="24"/>
          <w:szCs w:val="24"/>
        </w:rPr>
        <w:t xml:space="preserve">a small leak in the closet next to the downstairs bathroom </w:t>
      </w:r>
      <w:r w:rsidR="00B82739" w:rsidRPr="00D54BC2">
        <w:rPr>
          <w:rFonts w:asciiTheme="minorHAnsi" w:hAnsiTheme="minorHAnsi"/>
          <w:sz w:val="24"/>
          <w:szCs w:val="24"/>
        </w:rPr>
        <w:t>and recent water staining in the Walk-Through Room</w:t>
      </w:r>
      <w:r w:rsidRPr="00D54BC2">
        <w:rPr>
          <w:rFonts w:asciiTheme="minorHAnsi" w:hAnsiTheme="minorHAnsi"/>
          <w:sz w:val="24"/>
          <w:szCs w:val="24"/>
        </w:rPr>
        <w:t>.</w:t>
      </w:r>
      <w:r w:rsidR="00803F90" w:rsidRPr="00D54BC2">
        <w:rPr>
          <w:rFonts w:asciiTheme="minorHAnsi" w:hAnsiTheme="minorHAnsi"/>
          <w:sz w:val="24"/>
          <w:szCs w:val="24"/>
        </w:rPr>
        <w:t xml:space="preserve"> Will continue to monitor</w:t>
      </w:r>
      <w:r w:rsidR="00AD2FD2" w:rsidRPr="00D54BC2">
        <w:rPr>
          <w:rFonts w:asciiTheme="minorHAnsi" w:hAnsiTheme="minorHAnsi"/>
          <w:sz w:val="24"/>
          <w:szCs w:val="24"/>
        </w:rPr>
        <w:t xml:space="preserve"> but a professional roof inspection is recommended</w:t>
      </w:r>
      <w:r w:rsidR="00803F90" w:rsidRPr="00D54BC2">
        <w:rPr>
          <w:rFonts w:asciiTheme="minorHAnsi" w:hAnsiTheme="minorHAnsi"/>
          <w:sz w:val="24"/>
          <w:szCs w:val="24"/>
        </w:rPr>
        <w:t>.</w:t>
      </w:r>
      <w:r w:rsidRPr="00D54BC2">
        <w:rPr>
          <w:rFonts w:asciiTheme="minorHAnsi" w:hAnsiTheme="minorHAnsi"/>
          <w:sz w:val="24"/>
          <w:szCs w:val="24"/>
        </w:rPr>
        <w:t xml:space="preserve"> </w:t>
      </w:r>
    </w:p>
    <w:p w14:paraId="47EA14EB" w14:textId="563368D6" w:rsidR="00CC230D" w:rsidRPr="00F65B85" w:rsidRDefault="00E82104" w:rsidP="00CC230D">
      <w:pPr>
        <w:numPr>
          <w:ilvl w:val="0"/>
          <w:numId w:val="13"/>
        </w:numPr>
        <w:spacing w:before="60"/>
        <w:rPr>
          <w:rFonts w:asciiTheme="minorHAnsi" w:hAnsiTheme="minorHAnsi"/>
          <w:sz w:val="24"/>
          <w:szCs w:val="24"/>
        </w:rPr>
      </w:pPr>
      <w:commentRangeStart w:id="23"/>
      <w:commentRangeStart w:id="24"/>
      <w:commentRangeStart w:id="25"/>
      <w:r w:rsidRPr="00F65B85">
        <w:rPr>
          <w:rFonts w:asciiTheme="minorHAnsi" w:hAnsiTheme="minorHAnsi"/>
          <w:sz w:val="24"/>
          <w:szCs w:val="24"/>
        </w:rPr>
        <w:t>The load cell battery and antenna at the EL crane were replaced, but now the load cell needs to be recalibrated.</w:t>
      </w:r>
      <w:r w:rsidR="00E016DC" w:rsidRPr="00F65B85">
        <w:rPr>
          <w:rFonts w:asciiTheme="minorHAnsi" w:hAnsiTheme="minorHAnsi"/>
          <w:sz w:val="24"/>
          <w:szCs w:val="24"/>
        </w:rPr>
        <w:t xml:space="preserve"> A2B</w:t>
      </w:r>
      <w:r w:rsidR="00803F90" w:rsidRPr="00F65B85">
        <w:rPr>
          <w:rFonts w:asciiTheme="minorHAnsi" w:hAnsiTheme="minorHAnsi"/>
          <w:sz w:val="24"/>
          <w:szCs w:val="24"/>
        </w:rPr>
        <w:t xml:space="preserve"> is also</w:t>
      </w:r>
      <w:r w:rsidR="00DC494A" w:rsidRPr="00F65B85">
        <w:rPr>
          <w:rFonts w:asciiTheme="minorHAnsi" w:hAnsiTheme="minorHAnsi"/>
          <w:sz w:val="24"/>
          <w:szCs w:val="24"/>
        </w:rPr>
        <w:t xml:space="preserve"> non-</w:t>
      </w:r>
      <w:r w:rsidR="00E016DC" w:rsidRPr="00F65B85">
        <w:rPr>
          <w:rFonts w:asciiTheme="minorHAnsi" w:hAnsiTheme="minorHAnsi"/>
          <w:sz w:val="24"/>
          <w:szCs w:val="24"/>
        </w:rPr>
        <w:t>functional.</w:t>
      </w:r>
      <w:commentRangeEnd w:id="23"/>
      <w:r w:rsidR="00F65B85">
        <w:rPr>
          <w:rStyle w:val="CommentReference"/>
        </w:rPr>
        <w:commentReference w:id="23"/>
      </w:r>
      <w:commentRangeEnd w:id="24"/>
      <w:r w:rsidR="00377CEA">
        <w:rPr>
          <w:rStyle w:val="CommentReference"/>
        </w:rPr>
        <w:commentReference w:id="24"/>
      </w:r>
      <w:commentRangeEnd w:id="25"/>
      <w:r w:rsidR="00EA4593">
        <w:rPr>
          <w:rStyle w:val="CommentReference"/>
        </w:rPr>
        <w:commentReference w:id="25"/>
      </w:r>
    </w:p>
    <w:p w14:paraId="2D2D360A" w14:textId="3C485041" w:rsidR="00EC771F" w:rsidRPr="00D54BC2" w:rsidRDefault="00CC230D" w:rsidP="00D54BC2">
      <w:pPr>
        <w:pStyle w:val="Default"/>
        <w:numPr>
          <w:ilvl w:val="0"/>
          <w:numId w:val="13"/>
        </w:numPr>
        <w:rPr>
          <w:rFonts w:asciiTheme="minorHAnsi" w:hAnsiTheme="minorHAnsi"/>
        </w:rPr>
      </w:pPr>
      <w:r w:rsidRPr="00D54BC2">
        <w:rPr>
          <w:rFonts w:asciiTheme="minorHAnsi" w:hAnsiTheme="minorHAnsi" w:cstheme="minorHAnsi"/>
        </w:rPr>
        <w:t xml:space="preserve">The </w:t>
      </w:r>
      <w:proofErr w:type="spellStart"/>
      <w:r w:rsidRPr="00D54BC2">
        <w:rPr>
          <w:rFonts w:asciiTheme="minorHAnsi" w:hAnsiTheme="minorHAnsi" w:cstheme="minorHAnsi"/>
        </w:rPr>
        <w:t>Speedwagon</w:t>
      </w:r>
      <w:proofErr w:type="spellEnd"/>
      <w:r w:rsidRPr="00D54BC2">
        <w:rPr>
          <w:rFonts w:asciiTheme="minorHAnsi" w:hAnsiTheme="minorHAnsi" w:cstheme="minorHAnsi"/>
        </w:rPr>
        <w:t xml:space="preserve"> generator </w:t>
      </w:r>
      <w:r w:rsidR="00284028">
        <w:rPr>
          <w:rFonts w:asciiTheme="minorHAnsi" w:hAnsiTheme="minorHAnsi" w:cstheme="minorHAnsi"/>
        </w:rPr>
        <w:t>occasionally</w:t>
      </w:r>
      <w:r w:rsidRPr="00D54BC2">
        <w:rPr>
          <w:rFonts w:asciiTheme="minorHAnsi" w:hAnsiTheme="minorHAnsi" w:cstheme="minorHAnsi"/>
        </w:rPr>
        <w:t xml:space="preserve"> e</w:t>
      </w:r>
      <w:r w:rsidR="00284028">
        <w:rPr>
          <w:rFonts w:asciiTheme="minorHAnsi" w:hAnsiTheme="minorHAnsi" w:cstheme="minorHAnsi"/>
        </w:rPr>
        <w:t>xperiences a</w:t>
      </w:r>
      <w:r w:rsidRPr="00D54BC2">
        <w:rPr>
          <w:rFonts w:asciiTheme="minorHAnsi" w:hAnsiTheme="minorHAnsi" w:cstheme="minorHAnsi"/>
        </w:rPr>
        <w:t xml:space="preserve"> rotor lock shutdown fault. This is likely due to a bad starter solenoid.</w:t>
      </w:r>
      <w:r w:rsidR="00284028">
        <w:rPr>
          <w:rFonts w:asciiTheme="minorHAnsi" w:hAnsiTheme="minorHAnsi" w:cstheme="minorHAnsi"/>
        </w:rPr>
        <w:t xml:space="preserve"> </w:t>
      </w:r>
      <w:r w:rsidR="00377CEA">
        <w:rPr>
          <w:rFonts w:asciiTheme="minorHAnsi" w:hAnsiTheme="minorHAnsi" w:cstheme="minorHAnsi"/>
        </w:rPr>
        <w:t xml:space="preserve">The frequency of the fault is reduced with regular exercising of the generator. </w:t>
      </w:r>
    </w:p>
    <w:p w14:paraId="794AA5B1" w14:textId="701CFC9D" w:rsidR="00CC230D" w:rsidRPr="00D54BC2" w:rsidRDefault="00CC230D" w:rsidP="00C837D7">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 rail cart axles are badly corroded and may need replacement soon.</w:t>
      </w:r>
    </w:p>
    <w:p w14:paraId="53BFE214" w14:textId="7275C619" w:rsidR="00CC230D" w:rsidRPr="00D54BC2" w:rsidRDefault="00CC230D" w:rsidP="009D7606">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Default="00677D8C"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PRBO house f</w:t>
      </w:r>
      <w:r w:rsidR="004D5B80">
        <w:rPr>
          <w:rFonts w:asciiTheme="minorHAnsi" w:hAnsiTheme="minorHAnsi"/>
          <w:sz w:val="24"/>
          <w:szCs w:val="24"/>
        </w:rPr>
        <w:t>ire hose station shutoff val</w:t>
      </w:r>
      <w:r>
        <w:rPr>
          <w:rFonts w:asciiTheme="minorHAnsi" w:hAnsiTheme="minorHAnsi"/>
          <w:sz w:val="24"/>
          <w:szCs w:val="24"/>
        </w:rPr>
        <w:t>ve is leaking at a drop per second</w:t>
      </w:r>
      <w:r w:rsidR="004D5B80">
        <w:rPr>
          <w:rFonts w:asciiTheme="minorHAnsi" w:hAnsiTheme="minorHAnsi"/>
          <w:sz w:val="24"/>
          <w:szCs w:val="24"/>
        </w:rPr>
        <w:t>.</w:t>
      </w:r>
    </w:p>
    <w:p w14:paraId="23752CFA" w14:textId="4466AABA" w:rsidR="004D5B80" w:rsidRDefault="004D5B8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Box housing fire hose for the Coast Guard house has been blown apart by strong winds </w:t>
      </w:r>
      <w:r w:rsidR="006C4E49">
        <w:rPr>
          <w:rFonts w:asciiTheme="minorHAnsi" w:hAnsiTheme="minorHAnsi"/>
          <w:sz w:val="24"/>
          <w:szCs w:val="24"/>
        </w:rPr>
        <w:t xml:space="preserve">this spring </w:t>
      </w:r>
      <w:r>
        <w:rPr>
          <w:rFonts w:asciiTheme="minorHAnsi" w:hAnsiTheme="minorHAnsi"/>
          <w:sz w:val="24"/>
          <w:szCs w:val="24"/>
        </w:rPr>
        <w:t>and needs to be rebuilt. The fire hose is currently in the boot room of the Coast Guard house.</w:t>
      </w:r>
    </w:p>
    <w:p w14:paraId="2EF45AAB" w14:textId="43B57C38" w:rsidR="004D5B80" w:rsidRDefault="00393F12"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Two side-impact helmets necessary for crane operation safety are missing straps need to be replaced.</w:t>
      </w:r>
    </w:p>
    <w:p w14:paraId="7A4F1E91" w14:textId="731307DE" w:rsidR="007E48E0" w:rsidRDefault="007E48E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Metal mesh on several “windows” along the perimeter of the cistern have corroded open, allowing sediment, debris, and potentially birds to enter the cistern.</w:t>
      </w:r>
    </w:p>
    <w:p w14:paraId="3C21CA88" w14:textId="65BAE11E" w:rsidR="00D54BC2" w:rsidRPr="00F65B85" w:rsidRDefault="00677D8C" w:rsidP="009D7606">
      <w:pPr>
        <w:numPr>
          <w:ilvl w:val="0"/>
          <w:numId w:val="13"/>
        </w:numPr>
        <w:spacing w:before="60" w:after="100" w:afterAutospacing="1"/>
        <w:rPr>
          <w:rFonts w:asciiTheme="minorHAnsi" w:hAnsiTheme="minorHAnsi"/>
          <w:sz w:val="24"/>
          <w:szCs w:val="24"/>
        </w:rPr>
      </w:pPr>
      <w:r w:rsidRPr="00F65B85">
        <w:rPr>
          <w:rFonts w:asciiTheme="minorHAnsi" w:hAnsiTheme="minorHAnsi"/>
          <w:sz w:val="24"/>
          <w:szCs w:val="24"/>
        </w:rPr>
        <w:t xml:space="preserve">Yamaha 9.9hp (kicker) </w:t>
      </w:r>
      <w:r w:rsidR="00826662">
        <w:rPr>
          <w:rFonts w:asciiTheme="minorHAnsi" w:hAnsiTheme="minorHAnsi"/>
          <w:sz w:val="24"/>
          <w:szCs w:val="24"/>
        </w:rPr>
        <w:t xml:space="preserve">needs </w:t>
      </w:r>
      <w:commentRangeStart w:id="26"/>
      <w:r w:rsidR="00826662">
        <w:rPr>
          <w:rFonts w:asciiTheme="minorHAnsi" w:hAnsiTheme="minorHAnsi"/>
          <w:sz w:val="24"/>
          <w:szCs w:val="24"/>
        </w:rPr>
        <w:t xml:space="preserve">new a carburetor </w:t>
      </w:r>
      <w:commentRangeEnd w:id="26"/>
      <w:r w:rsidR="000D157B">
        <w:rPr>
          <w:rStyle w:val="CommentReference"/>
        </w:rPr>
        <w:commentReference w:id="26"/>
      </w:r>
      <w:r w:rsidR="00826662">
        <w:rPr>
          <w:rFonts w:asciiTheme="minorHAnsi" w:hAnsiTheme="minorHAnsi"/>
          <w:sz w:val="24"/>
          <w:szCs w:val="24"/>
        </w:rPr>
        <w:t xml:space="preserve">rebuild to fix the rough idle. </w:t>
      </w:r>
    </w:p>
    <w:p w14:paraId="3C8C402A" w14:textId="17A04DB6" w:rsidR="00557EAD" w:rsidRDefault="00557EA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Post-installation testing of the freshwater flow meter revealed that the flow meter is unable to detect water usage at low flow faucets and shower, thus underestimating the amount of water used in the PRBO house. It is recommended that a more sensitive flow meter is installed.</w:t>
      </w:r>
    </w:p>
    <w:p w14:paraId="3ACC23D5" w14:textId="14A1BEA9" w:rsidR="006C4E49" w:rsidRPr="00261490" w:rsidRDefault="006C4E49" w:rsidP="006C4E49">
      <w:pPr>
        <w:numPr>
          <w:ilvl w:val="0"/>
          <w:numId w:val="13"/>
        </w:numPr>
        <w:spacing w:before="60" w:after="100" w:afterAutospacing="1"/>
        <w:rPr>
          <w:rFonts w:asciiTheme="minorHAnsi" w:hAnsiTheme="minorHAnsi"/>
          <w:b/>
          <w:bCs/>
          <w:sz w:val="24"/>
          <w:szCs w:val="24"/>
        </w:rPr>
      </w:pPr>
      <w:r w:rsidRPr="00261490">
        <w:rPr>
          <w:rFonts w:asciiTheme="minorHAnsi" w:hAnsiTheme="minorHAnsi"/>
          <w:b/>
          <w:bCs/>
          <w:sz w:val="24"/>
          <w:szCs w:val="24"/>
        </w:rPr>
        <w:t>Annual maintenance of the Honda 15 and Yamaha 25 at North Land</w:t>
      </w:r>
      <w:r w:rsidR="00F74D98">
        <w:rPr>
          <w:rFonts w:asciiTheme="minorHAnsi" w:hAnsiTheme="minorHAnsi"/>
          <w:b/>
          <w:bCs/>
          <w:sz w:val="24"/>
          <w:szCs w:val="24"/>
        </w:rPr>
        <w:t>ing</w:t>
      </w:r>
      <w:r w:rsidRPr="00261490">
        <w:rPr>
          <w:rFonts w:asciiTheme="minorHAnsi" w:hAnsiTheme="minorHAnsi"/>
          <w:b/>
          <w:bCs/>
          <w:sz w:val="24"/>
          <w:szCs w:val="24"/>
        </w:rPr>
        <w:t xml:space="preserve"> are overdue and need to be performed </w:t>
      </w:r>
      <w:proofErr w:type="gramStart"/>
      <w:r w:rsidRPr="00261490">
        <w:rPr>
          <w:rFonts w:asciiTheme="minorHAnsi" w:hAnsiTheme="minorHAnsi"/>
          <w:b/>
          <w:bCs/>
          <w:sz w:val="24"/>
          <w:szCs w:val="24"/>
        </w:rPr>
        <w:t>asap</w:t>
      </w:r>
      <w:proofErr w:type="gramEnd"/>
      <w:r w:rsidRPr="00261490">
        <w:rPr>
          <w:rFonts w:asciiTheme="minorHAnsi" w:hAnsiTheme="minorHAnsi"/>
          <w:b/>
          <w:bCs/>
          <w:sz w:val="24"/>
          <w:szCs w:val="24"/>
        </w:rPr>
        <w:t>.</w:t>
      </w:r>
    </w:p>
    <w:p w14:paraId="49693866" w14:textId="29600E54" w:rsidR="006C4E49" w:rsidRDefault="006C4E49"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Air flow gaps on the gravity tank are open, no longer cover</w:t>
      </w:r>
      <w:r w:rsidR="000671AC">
        <w:rPr>
          <w:rFonts w:asciiTheme="minorHAnsi" w:hAnsiTheme="minorHAnsi"/>
          <w:sz w:val="24"/>
          <w:szCs w:val="24"/>
        </w:rPr>
        <w:t>ed</w:t>
      </w:r>
      <w:r>
        <w:rPr>
          <w:rFonts w:asciiTheme="minorHAnsi" w:hAnsiTheme="minorHAnsi"/>
          <w:sz w:val="24"/>
          <w:szCs w:val="24"/>
        </w:rPr>
        <w:t xml:space="preserve"> by mesh, and present a hazard to wildlife. The tank either needs to be disassembled or the gaps need to be covered with a permanent fix.</w:t>
      </w:r>
    </w:p>
    <w:p w14:paraId="6512751F" w14:textId="55F4C026" w:rsidR="00E413FB" w:rsidRDefault="00E413FB" w:rsidP="006C4E49">
      <w:pPr>
        <w:numPr>
          <w:ilvl w:val="0"/>
          <w:numId w:val="13"/>
        </w:numPr>
        <w:spacing w:before="60" w:after="100" w:afterAutospacing="1"/>
        <w:rPr>
          <w:rFonts w:asciiTheme="minorHAnsi" w:hAnsiTheme="minorHAnsi"/>
          <w:sz w:val="24"/>
          <w:szCs w:val="24"/>
        </w:rPr>
      </w:pPr>
      <w:commentRangeStart w:id="27"/>
      <w:commentRangeStart w:id="28"/>
      <w:r>
        <w:rPr>
          <w:rFonts w:asciiTheme="minorHAnsi" w:hAnsiTheme="minorHAnsi"/>
          <w:sz w:val="24"/>
          <w:szCs w:val="24"/>
        </w:rPr>
        <w:t>The teeth on the slewing gear at North Landing have worn down so that the chain slips over the gear while slewing. The gear should be replaced.</w:t>
      </w:r>
      <w:commentRangeEnd w:id="27"/>
      <w:r w:rsidR="00F65B85">
        <w:rPr>
          <w:rStyle w:val="CommentReference"/>
        </w:rPr>
        <w:commentReference w:id="27"/>
      </w:r>
      <w:commentRangeEnd w:id="28"/>
      <w:r w:rsidR="00207D1E">
        <w:rPr>
          <w:rStyle w:val="CommentReference"/>
        </w:rPr>
        <w:commentReference w:id="28"/>
      </w:r>
    </w:p>
    <w:p w14:paraId="297C4B45" w14:textId="34A40663" w:rsidR="00F16111" w:rsidRDefault="00D36751" w:rsidP="006C4E49">
      <w:pPr>
        <w:numPr>
          <w:ilvl w:val="0"/>
          <w:numId w:val="13"/>
        </w:numPr>
        <w:spacing w:before="60" w:after="100" w:afterAutospacing="1"/>
        <w:rPr>
          <w:rFonts w:asciiTheme="minorHAnsi" w:hAnsiTheme="minorHAnsi"/>
          <w:sz w:val="24"/>
          <w:szCs w:val="24"/>
        </w:rPr>
      </w:pPr>
      <w:proofErr w:type="spellStart"/>
      <w:r>
        <w:rPr>
          <w:rFonts w:asciiTheme="minorHAnsi" w:hAnsiTheme="minorHAnsi"/>
          <w:sz w:val="24"/>
          <w:szCs w:val="24"/>
        </w:rPr>
        <w:t>Speedwagon</w:t>
      </w:r>
      <w:proofErr w:type="spellEnd"/>
      <w:r>
        <w:rPr>
          <w:rFonts w:asciiTheme="minorHAnsi" w:hAnsiTheme="minorHAnsi"/>
          <w:sz w:val="24"/>
          <w:szCs w:val="24"/>
        </w:rPr>
        <w:t xml:space="preserve"> exhaust pipe is badly corroded and broken where it exits Powerhouse. Exhaust </w:t>
      </w:r>
      <w:r w:rsidR="00577BCD">
        <w:rPr>
          <w:rFonts w:asciiTheme="minorHAnsi" w:hAnsiTheme="minorHAnsi"/>
          <w:sz w:val="24"/>
          <w:szCs w:val="24"/>
        </w:rPr>
        <w:t>is leaking</w:t>
      </w:r>
      <w:r w:rsidR="00DD7E5F">
        <w:rPr>
          <w:rFonts w:asciiTheme="minorHAnsi" w:hAnsiTheme="minorHAnsi"/>
          <w:sz w:val="24"/>
          <w:szCs w:val="24"/>
        </w:rPr>
        <w:t xml:space="preserve"> and/or </w:t>
      </w:r>
      <w:r>
        <w:rPr>
          <w:rFonts w:asciiTheme="minorHAnsi" w:hAnsiTheme="minorHAnsi"/>
          <w:sz w:val="24"/>
          <w:szCs w:val="24"/>
        </w:rPr>
        <w:t>backing into the Powerhouse. This needs to be replaced.</w:t>
      </w:r>
      <w:r w:rsidR="00C550D6">
        <w:rPr>
          <w:rFonts w:asciiTheme="minorHAnsi" w:hAnsiTheme="minorHAnsi"/>
          <w:sz w:val="24"/>
          <w:szCs w:val="24"/>
        </w:rPr>
        <w:t xml:space="preserve"> In the meantime, the powerhouse doors need to be open when ru</w:t>
      </w:r>
      <w:bookmarkStart w:id="29" w:name="_GoBack"/>
      <w:bookmarkEnd w:id="29"/>
      <w:r w:rsidR="00C550D6">
        <w:rPr>
          <w:rFonts w:asciiTheme="minorHAnsi" w:hAnsiTheme="minorHAnsi"/>
          <w:sz w:val="24"/>
          <w:szCs w:val="24"/>
        </w:rPr>
        <w:t>nning this generator.</w:t>
      </w:r>
    </w:p>
    <w:p w14:paraId="3573D9DE" w14:textId="0788D63D" w:rsidR="00D36751" w:rsidRPr="006C4E49"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Hot water supply to downstairs PRBO shower is a pathetic trickle.</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1706DAEE"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lastRenderedPageBreak/>
        <w:tab/>
        <w:t xml:space="preserve">Distilled water used: </w:t>
      </w:r>
      <w:r w:rsidRPr="00D87904">
        <w:rPr>
          <w:rFonts w:asciiTheme="minorHAnsi" w:hAnsiTheme="minorHAnsi"/>
          <w:sz w:val="24"/>
          <w:szCs w:val="24"/>
        </w:rPr>
        <w:tab/>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729A801A"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C64200" w:rsidRPr="00D87904">
        <w:rPr>
          <w:rFonts w:asciiTheme="minorHAnsi" w:hAnsiTheme="minorHAnsi"/>
          <w:sz w:val="24"/>
          <w:szCs w:val="24"/>
        </w:rPr>
        <w:t>30</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t>Generator run times</w:t>
      </w:r>
    </w:p>
    <w:p w14:paraId="0812F3FC" w14:textId="4E0B4682"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Kohler 30REOZJC (</w:t>
      </w:r>
      <w:proofErr w:type="spellStart"/>
      <w:r w:rsidRPr="00D87904">
        <w:rPr>
          <w:rFonts w:asciiTheme="minorHAnsi" w:hAnsiTheme="minorHAnsi"/>
          <w:sz w:val="24"/>
          <w:szCs w:val="24"/>
        </w:rPr>
        <w:t>Speedwagon</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284028">
        <w:rPr>
          <w:rFonts w:asciiTheme="minorHAnsi" w:hAnsiTheme="minorHAnsi"/>
          <w:sz w:val="24"/>
          <w:szCs w:val="24"/>
        </w:rPr>
        <w:t>3.8</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t>(</w:t>
      </w:r>
      <w:r w:rsidR="00C64200" w:rsidRPr="00D87904">
        <w:rPr>
          <w:rFonts w:asciiTheme="minorHAnsi" w:hAnsiTheme="minorHAnsi"/>
          <w:sz w:val="24"/>
          <w:szCs w:val="24"/>
        </w:rPr>
        <w:t>7</w:t>
      </w:r>
      <w:r w:rsidR="005922D1" w:rsidRPr="00D87904">
        <w:rPr>
          <w:rFonts w:asciiTheme="minorHAnsi" w:hAnsiTheme="minorHAnsi"/>
          <w:sz w:val="24"/>
          <w:szCs w:val="24"/>
        </w:rPr>
        <w:t>1</w:t>
      </w:r>
      <w:r w:rsidR="00284028">
        <w:rPr>
          <w:rFonts w:asciiTheme="minorHAnsi" w:hAnsiTheme="minorHAnsi"/>
          <w:sz w:val="24"/>
          <w:szCs w:val="24"/>
        </w:rPr>
        <w:t>7.2</w:t>
      </w:r>
      <w:r w:rsidRPr="00D87904">
        <w:rPr>
          <w:rFonts w:asciiTheme="minorHAnsi" w:hAnsiTheme="minorHAnsi"/>
          <w:sz w:val="24"/>
          <w:szCs w:val="24"/>
        </w:rPr>
        <w:t xml:space="preserve"> on meter)</w:t>
      </w:r>
    </w:p>
    <w:p w14:paraId="5A26AD3D" w14:textId="43D0EB05"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284028">
        <w:rPr>
          <w:rFonts w:asciiTheme="minorHAnsi" w:hAnsiTheme="minorHAnsi"/>
          <w:sz w:val="24"/>
          <w:szCs w:val="24"/>
        </w:rPr>
        <w:t>15</w:t>
      </w:r>
      <w:r w:rsidR="005922D1" w:rsidRPr="00D87904">
        <w:rPr>
          <w:rFonts w:asciiTheme="minorHAnsi" w:hAnsiTheme="minorHAnsi"/>
          <w:sz w:val="24"/>
          <w:szCs w:val="24"/>
        </w:rPr>
        <w:t>.5</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284028">
        <w:rPr>
          <w:rFonts w:asciiTheme="minorHAnsi" w:hAnsiTheme="minorHAnsi"/>
          <w:sz w:val="24"/>
          <w:szCs w:val="24"/>
        </w:rPr>
        <w:t>59.6</w:t>
      </w:r>
      <w:r w:rsidRPr="00D87904">
        <w:rPr>
          <w:rFonts w:asciiTheme="minorHAnsi" w:hAnsiTheme="minorHAnsi"/>
          <w:sz w:val="24"/>
          <w:szCs w:val="24"/>
        </w:rPr>
        <w:t xml:space="preserve"> on meter)</w:t>
      </w:r>
    </w:p>
    <w:p w14:paraId="214897C8" w14:textId="7B788CE9"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971A1E" w:rsidRPr="00D87904">
        <w:rPr>
          <w:rFonts w:asciiTheme="minorHAnsi" w:hAnsiTheme="minorHAnsi"/>
          <w:sz w:val="24"/>
          <w:szCs w:val="24"/>
        </w:rPr>
        <w:t>er 15REOZK (</w:t>
      </w:r>
      <w:proofErr w:type="spellStart"/>
      <w:r w:rsidR="00971A1E" w:rsidRPr="00D87904">
        <w:rPr>
          <w:rFonts w:asciiTheme="minorHAnsi" w:hAnsiTheme="minorHAnsi"/>
          <w:sz w:val="24"/>
          <w:szCs w:val="24"/>
        </w:rPr>
        <w:t>PeeVee</w:t>
      </w:r>
      <w:proofErr w:type="spellEnd"/>
      <w:r w:rsidR="00971A1E" w:rsidRPr="00D87904">
        <w:rPr>
          <w:rFonts w:asciiTheme="minorHAnsi" w:hAnsiTheme="minorHAnsi"/>
          <w:sz w:val="24"/>
          <w:szCs w:val="24"/>
        </w:rPr>
        <w:t xml:space="preserve"> Herman):</w:t>
      </w:r>
      <w:r w:rsidR="00971A1E" w:rsidRPr="00D87904">
        <w:rPr>
          <w:rFonts w:asciiTheme="minorHAnsi" w:hAnsiTheme="minorHAnsi"/>
          <w:sz w:val="24"/>
          <w:szCs w:val="24"/>
        </w:rPr>
        <w:tab/>
      </w:r>
      <w:r w:rsidR="00DB0EB8">
        <w:rPr>
          <w:rFonts w:asciiTheme="minorHAnsi" w:hAnsiTheme="minorHAnsi"/>
          <w:sz w:val="24"/>
          <w:szCs w:val="24"/>
        </w:rPr>
        <w:t>25.2</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DB0EB8">
        <w:rPr>
          <w:rFonts w:asciiTheme="minorHAnsi" w:hAnsiTheme="minorHAnsi"/>
          <w:sz w:val="24"/>
          <w:szCs w:val="24"/>
        </w:rPr>
        <w:t>31.5</w:t>
      </w:r>
      <w:r w:rsidRPr="00D87904">
        <w:rPr>
          <w:rFonts w:asciiTheme="minorHAnsi" w:hAnsiTheme="minorHAnsi"/>
          <w:sz w:val="24"/>
          <w:szCs w:val="24"/>
        </w:rPr>
        <w:t xml:space="preserve"> on meter)</w:t>
      </w:r>
    </w:p>
    <w:p w14:paraId="50E255CB" w14:textId="580D7A05"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proofErr w:type="spellStart"/>
      <w:r w:rsidRPr="00D87904">
        <w:rPr>
          <w:rFonts w:asciiTheme="minorHAnsi" w:hAnsiTheme="minorHAnsi"/>
          <w:sz w:val="24"/>
          <w:szCs w:val="24"/>
        </w:rPr>
        <w:t>Webasto</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935FC8" w:rsidRPr="00D87904">
        <w:rPr>
          <w:rFonts w:asciiTheme="minorHAnsi" w:hAnsiTheme="minorHAnsi"/>
          <w:sz w:val="24"/>
          <w:szCs w:val="24"/>
        </w:rPr>
        <w:t>0</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6F0BF4EC"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8252C4" w:rsidRPr="005922D1">
        <w:rPr>
          <w:rFonts w:asciiTheme="minorHAnsi" w:hAnsiTheme="minorHAnsi"/>
          <w:sz w:val="24"/>
          <w:szCs w:val="24"/>
        </w:rPr>
        <w:t>9</w:t>
      </w:r>
      <w:r w:rsidR="00DB0EB8">
        <w:rPr>
          <w:rFonts w:asciiTheme="minorHAnsi" w:hAnsiTheme="minorHAnsi"/>
          <w:sz w:val="24"/>
          <w:szCs w:val="24"/>
        </w:rPr>
        <w:t>4,223</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910199" w:rsidRPr="005922D1">
        <w:rPr>
          <w:rFonts w:asciiTheme="minorHAnsi" w:hAnsiTheme="minorHAnsi"/>
          <w:sz w:val="24"/>
          <w:szCs w:val="24"/>
        </w:rPr>
        <w:t xml:space="preserve"> </w:t>
      </w:r>
      <w:r w:rsidR="00C64200" w:rsidRPr="005922D1">
        <w:rPr>
          <w:rFonts w:asciiTheme="minorHAnsi" w:hAnsiTheme="minorHAnsi"/>
          <w:sz w:val="24"/>
          <w:szCs w:val="24"/>
        </w:rPr>
        <w:t>9</w:t>
      </w:r>
      <w:r w:rsidR="005922D1" w:rsidRPr="005922D1">
        <w:rPr>
          <w:rFonts w:asciiTheme="minorHAnsi" w:hAnsiTheme="minorHAnsi"/>
          <w:sz w:val="24"/>
          <w:szCs w:val="24"/>
        </w:rPr>
        <w:t>4,</w:t>
      </w:r>
      <w:r w:rsidR="00DB0EB8">
        <w:rPr>
          <w:rFonts w:asciiTheme="minorHAnsi" w:hAnsiTheme="minorHAnsi"/>
          <w:sz w:val="24"/>
          <w:szCs w:val="24"/>
        </w:rPr>
        <w:t>854</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67226E" w:rsidRPr="005922D1">
        <w:rPr>
          <w:rFonts w:asciiTheme="minorHAnsi" w:hAnsiTheme="minorHAnsi"/>
          <w:sz w:val="24"/>
          <w:szCs w:val="24"/>
        </w:rPr>
        <w:t>6</w:t>
      </w:r>
      <w:r w:rsidR="00DB0EB8">
        <w:rPr>
          <w:rFonts w:asciiTheme="minorHAnsi" w:hAnsiTheme="minorHAnsi"/>
          <w:sz w:val="24"/>
          <w:szCs w:val="24"/>
        </w:rPr>
        <w:t>31</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4D3B9DC1"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DB0EB8">
        <w:rPr>
          <w:rFonts w:asciiTheme="minorHAnsi" w:hAnsiTheme="minorHAnsi"/>
          <w:sz w:val="24"/>
          <w:szCs w:val="24"/>
        </w:rPr>
        <w:t>39.2</w:t>
      </w:r>
      <w:r w:rsidR="00410D6C" w:rsidRPr="00256E68">
        <w:rPr>
          <w:rFonts w:asciiTheme="minorHAnsi" w:hAnsiTheme="minorHAnsi"/>
          <w:sz w:val="24"/>
          <w:szCs w:val="24"/>
        </w:rPr>
        <w:t xml:space="preserve"> gallons</w:t>
      </w:r>
    </w:p>
    <w:p w14:paraId="5E436F03" w14:textId="475F1EE9"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DB0EB8">
        <w:rPr>
          <w:rFonts w:asciiTheme="minorHAnsi" w:hAnsiTheme="minorHAnsi"/>
          <w:sz w:val="24"/>
          <w:szCs w:val="24"/>
        </w:rPr>
        <w:t>3</w:t>
      </w:r>
      <w:r w:rsidR="00256E68" w:rsidRPr="00256E68">
        <w:rPr>
          <w:rFonts w:asciiTheme="minorHAnsi" w:hAnsiTheme="minorHAnsi"/>
          <w:sz w:val="24"/>
          <w:szCs w:val="24"/>
        </w:rPr>
        <w:t>.</w:t>
      </w:r>
      <w:r w:rsidR="00C64200" w:rsidRPr="00256E68">
        <w:rPr>
          <w:rFonts w:asciiTheme="minorHAnsi" w:hAnsiTheme="minorHAnsi"/>
          <w:sz w:val="24"/>
          <w:szCs w:val="24"/>
        </w:rPr>
        <w:t>5</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DB0EB8">
        <w:rPr>
          <w:rFonts w:asciiTheme="minorHAnsi" w:hAnsiTheme="minorHAnsi"/>
          <w:sz w:val="24"/>
          <w:szCs w:val="24"/>
        </w:rPr>
        <w:t>192</w:t>
      </w:r>
      <w:r w:rsidR="00810BE6" w:rsidRPr="00256E68">
        <w:rPr>
          <w:rFonts w:asciiTheme="minorHAnsi" w:hAnsiTheme="minorHAnsi"/>
          <w:sz w:val="24"/>
          <w:szCs w:val="24"/>
        </w:rPr>
        <w:t xml:space="preserve"> gallons</w:t>
      </w:r>
    </w:p>
    <w:p w14:paraId="55FAEA52" w14:textId="18CDD5C0"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256E68" w:rsidRPr="00256E68">
        <w:rPr>
          <w:rFonts w:asciiTheme="minorHAnsi" w:hAnsiTheme="minorHAnsi"/>
          <w:sz w:val="24"/>
          <w:szCs w:val="24"/>
        </w:rPr>
        <w:t>3/4</w:t>
      </w:r>
    </w:p>
    <w:p w14:paraId="15FC385D" w14:textId="0255C185" w:rsidR="0002524D" w:rsidRPr="00256E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Kohler 30REOZJC (</w:t>
      </w:r>
      <w:proofErr w:type="spellStart"/>
      <w:r w:rsidRPr="00256E68">
        <w:rPr>
          <w:rFonts w:asciiTheme="minorHAnsi" w:hAnsiTheme="minorHAnsi"/>
          <w:sz w:val="24"/>
          <w:szCs w:val="24"/>
        </w:rPr>
        <w:t>Speedwagon</w:t>
      </w:r>
      <w:proofErr w:type="spellEnd"/>
      <w:r w:rsidRPr="00256E68">
        <w:rPr>
          <w:rFonts w:asciiTheme="minorHAnsi" w:hAnsiTheme="minorHAnsi"/>
          <w:sz w:val="24"/>
          <w:szCs w:val="24"/>
        </w:rPr>
        <w:t xml:space="preserve">) Tank: </w:t>
      </w:r>
      <w:r w:rsidRPr="00256E68">
        <w:rPr>
          <w:rFonts w:asciiTheme="minorHAnsi" w:hAnsiTheme="minorHAnsi"/>
          <w:sz w:val="24"/>
          <w:szCs w:val="24"/>
        </w:rPr>
        <w:tab/>
        <w:t>Full</w:t>
      </w:r>
    </w:p>
    <w:p w14:paraId="080B02D5" w14:textId="329ED785"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 xml:space="preserve">Kohler 40REOZK (Zeke) Tank: </w:t>
      </w:r>
      <w:r w:rsidRPr="00256E68">
        <w:rPr>
          <w:rFonts w:asciiTheme="minorHAnsi" w:hAnsiTheme="minorHAnsi"/>
          <w:sz w:val="24"/>
          <w:szCs w:val="24"/>
        </w:rPr>
        <w:tab/>
      </w:r>
      <w:r w:rsidR="00C64200" w:rsidRPr="00256E68">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proofErr w:type="spellStart"/>
      <w:r w:rsidRPr="00A37CBA">
        <w:rPr>
          <w:rFonts w:asciiTheme="minorHAnsi" w:hAnsiTheme="minorHAnsi"/>
          <w:sz w:val="24"/>
          <w:szCs w:val="24"/>
        </w:rPr>
        <w:t>Webasto</w:t>
      </w:r>
      <w:proofErr w:type="spellEnd"/>
      <w:r w:rsidRPr="00A37CBA">
        <w:rPr>
          <w:rFonts w:asciiTheme="minorHAnsi" w:hAnsiTheme="minorHAnsi"/>
          <w:sz w:val="24"/>
          <w:szCs w:val="24"/>
        </w:rPr>
        <w:t xml:space="preserve">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2578736D"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DB0EB8">
        <w:rPr>
          <w:rFonts w:asciiTheme="minorHAnsi" w:hAnsiTheme="minorHAnsi"/>
          <w:sz w:val="24"/>
          <w:szCs w:val="24"/>
        </w:rPr>
        <w:t>16</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r w:rsidRPr="00A37CBA">
        <w:rPr>
          <w:rFonts w:asciiTheme="minorHAnsi" w:hAnsiTheme="minorHAnsi"/>
          <w:sz w:val="24"/>
          <w:szCs w:val="24"/>
        </w:rPr>
        <w:t xml:space="preserve">6 gallon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 xml:space="preserve">3 gallon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0E9E5274"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256E68" w:rsidRPr="00256E68">
        <w:rPr>
          <w:rFonts w:asciiTheme="minorHAnsi" w:hAnsiTheme="minorHAnsi"/>
          <w:sz w:val="24"/>
          <w:szCs w:val="24"/>
        </w:rPr>
        <w:t>3</w:t>
      </w:r>
      <w:r w:rsidR="00DB0EB8">
        <w:rPr>
          <w:rFonts w:asciiTheme="minorHAnsi" w:hAnsiTheme="minorHAnsi"/>
          <w:sz w:val="24"/>
          <w:szCs w:val="24"/>
        </w:rPr>
        <w:t>32,576</w:t>
      </w:r>
      <w:r w:rsidR="00043B1F" w:rsidRPr="00256E68">
        <w:rPr>
          <w:rFonts w:asciiTheme="minorHAnsi" w:hAnsiTheme="minorHAnsi"/>
          <w:sz w:val="24"/>
          <w:szCs w:val="24"/>
        </w:rPr>
        <w:t xml:space="preserve">; End </w:t>
      </w:r>
      <w:r w:rsidR="00256E68" w:rsidRPr="00256E68">
        <w:rPr>
          <w:rFonts w:asciiTheme="minorHAnsi" w:hAnsiTheme="minorHAnsi"/>
          <w:sz w:val="24"/>
          <w:szCs w:val="24"/>
        </w:rPr>
        <w:t>33</w:t>
      </w:r>
      <w:r w:rsidR="00DB0EB8">
        <w:rPr>
          <w:rFonts w:asciiTheme="minorHAnsi" w:hAnsiTheme="minorHAnsi"/>
          <w:sz w:val="24"/>
          <w:szCs w:val="24"/>
        </w:rPr>
        <w:t>4,062</w:t>
      </w:r>
      <w:r w:rsidR="00256E68" w:rsidRPr="00256E68">
        <w:rPr>
          <w:rFonts w:asciiTheme="minorHAnsi" w:hAnsiTheme="minorHAnsi"/>
          <w:sz w:val="24"/>
          <w:szCs w:val="24"/>
        </w:rPr>
        <w:t xml:space="preserve"> </w:t>
      </w:r>
      <w:r w:rsidR="00043B1F" w:rsidRPr="00256E68">
        <w:rPr>
          <w:rFonts w:asciiTheme="minorHAnsi" w:hAnsiTheme="minorHAnsi"/>
          <w:sz w:val="24"/>
          <w:szCs w:val="24"/>
        </w:rPr>
        <w:t xml:space="preserve">=; for a total of </w:t>
      </w:r>
      <w:r w:rsidR="00F26BD9">
        <w:rPr>
          <w:rFonts w:asciiTheme="minorHAnsi" w:hAnsiTheme="minorHAnsi"/>
          <w:sz w:val="24"/>
          <w:szCs w:val="24"/>
        </w:rPr>
        <w:t>1,486</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17FFC697"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t>Cistern:</w:t>
      </w:r>
      <w:r w:rsidRPr="00256E68">
        <w:rPr>
          <w:rFonts w:asciiTheme="minorHAnsi" w:hAnsiTheme="minorHAnsi"/>
          <w:sz w:val="24"/>
          <w:szCs w:val="24"/>
        </w:rPr>
        <w:tab/>
      </w:r>
      <w:r w:rsidR="00C64200" w:rsidRPr="00256E68">
        <w:rPr>
          <w:rFonts w:asciiTheme="minorHAnsi" w:hAnsiTheme="minorHAnsi"/>
          <w:sz w:val="24"/>
          <w:szCs w:val="24"/>
        </w:rPr>
        <w:t>4</w:t>
      </w:r>
      <w:r w:rsidR="00043B1F" w:rsidRPr="00256E68">
        <w:rPr>
          <w:rFonts w:asciiTheme="minorHAnsi" w:hAnsiTheme="minorHAnsi"/>
          <w:sz w:val="24"/>
          <w:szCs w:val="24"/>
        </w:rPr>
        <w:t>’</w:t>
      </w:r>
      <w:r w:rsidR="00DB0EB8">
        <w:rPr>
          <w:rFonts w:asciiTheme="minorHAnsi" w:hAnsiTheme="minorHAnsi"/>
          <w:sz w:val="24"/>
          <w:szCs w:val="24"/>
        </w:rPr>
        <w:t>6</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2A3666" w:rsidRPr="00256E68">
        <w:rPr>
          <w:rFonts w:asciiTheme="minorHAnsi" w:hAnsiTheme="minorHAnsi"/>
          <w:sz w:val="24"/>
          <w:szCs w:val="24"/>
        </w:rPr>
        <w:t>5</w:t>
      </w:r>
      <w:r w:rsidR="00F26BD9">
        <w:rPr>
          <w:rFonts w:asciiTheme="minorHAnsi" w:hAnsiTheme="minorHAnsi"/>
          <w:sz w:val="24"/>
          <w:szCs w:val="24"/>
        </w:rPr>
        <w:t>2,5</w:t>
      </w:r>
      <w:r w:rsidR="00B55CD1" w:rsidRPr="00256E68">
        <w:rPr>
          <w:rFonts w:asciiTheme="minorHAnsi" w:hAnsiTheme="minorHAnsi"/>
          <w:sz w:val="24"/>
          <w:szCs w:val="24"/>
        </w:rPr>
        <w:t>0</w:t>
      </w:r>
      <w:r w:rsidR="002A3666" w:rsidRPr="00256E68">
        <w:rPr>
          <w:rFonts w:asciiTheme="minorHAnsi" w:hAnsiTheme="minorHAnsi"/>
          <w:sz w:val="24"/>
          <w:szCs w:val="24"/>
        </w:rPr>
        <w:t>0</w:t>
      </w:r>
      <w:r w:rsidR="00043B1F" w:rsidRPr="00256E68">
        <w:rPr>
          <w:rFonts w:asciiTheme="minorHAnsi" w:hAnsiTheme="minorHAnsi"/>
          <w:sz w:val="24"/>
          <w:szCs w:val="24"/>
        </w:rPr>
        <w:t xml:space="preserve"> gallons</w:t>
      </w:r>
    </w:p>
    <w:p w14:paraId="38C36F35" w14:textId="21A8EB40"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910199" w:rsidRPr="007E48E0">
        <w:rPr>
          <w:rFonts w:asciiTheme="minorHAnsi" w:hAnsiTheme="minorHAnsi"/>
          <w:sz w:val="24"/>
          <w:szCs w:val="24"/>
        </w:rPr>
        <w:t>empty</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F65B85">
        <w:rPr>
          <w:rFonts w:asciiTheme="minorHAnsi" w:hAnsiTheme="minorHAnsi"/>
          <w:sz w:val="24"/>
          <w:szCs w:val="24"/>
        </w:rPr>
        <w:t>1</w:t>
      </w:r>
      <w:r w:rsidR="00F65B85" w:rsidRPr="00F65B85">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43B3F088" w:rsidR="00AA047C" w:rsidRPr="007E48E0" w:rsidRDefault="00AA047C" w:rsidP="5E3300C3">
      <w:pPr>
        <w:tabs>
          <w:tab w:val="left" w:pos="4590"/>
        </w:tabs>
        <w:ind w:left="720"/>
        <w:rPr>
          <w:rFonts w:asciiTheme="minorHAnsi" w:hAnsiTheme="minorHAnsi"/>
          <w:sz w:val="24"/>
          <w:szCs w:val="24"/>
        </w:rPr>
      </w:pPr>
      <w:commentRangeStart w:id="30"/>
      <w:r w:rsidRPr="00D725F0">
        <w:rPr>
          <w:rFonts w:asciiTheme="minorHAnsi" w:hAnsiTheme="minorHAnsi"/>
          <w:sz w:val="24"/>
          <w:szCs w:val="24"/>
        </w:rPr>
        <w:t>Gray water</w:t>
      </w:r>
      <w:commentRangeEnd w:id="30"/>
      <w:r w:rsidR="000D157B">
        <w:rPr>
          <w:rStyle w:val="CommentReference"/>
        </w:rPr>
        <w:commentReference w:id="30"/>
      </w:r>
      <w:r w:rsidRPr="00D725F0">
        <w:rPr>
          <w:rFonts w:asciiTheme="minorHAnsi" w:hAnsiTheme="minorHAnsi"/>
          <w:sz w:val="24"/>
          <w:szCs w:val="24"/>
        </w:rPr>
        <w:t xml:space="preserve"> used this month: Start = </w:t>
      </w:r>
      <w:r w:rsidR="00D725F0" w:rsidRPr="00D725F0">
        <w:rPr>
          <w:rFonts w:asciiTheme="minorHAnsi" w:hAnsiTheme="minorHAnsi"/>
          <w:sz w:val="24"/>
          <w:szCs w:val="24"/>
        </w:rPr>
        <w:t>2</w:t>
      </w:r>
      <w:r w:rsidR="00DB0EB8">
        <w:rPr>
          <w:rFonts w:asciiTheme="minorHAnsi" w:hAnsiTheme="minorHAnsi"/>
          <w:sz w:val="24"/>
          <w:szCs w:val="24"/>
        </w:rPr>
        <w:t>6,640</w:t>
      </w:r>
      <w:r w:rsidRPr="00D725F0">
        <w:rPr>
          <w:rFonts w:asciiTheme="minorHAnsi" w:hAnsiTheme="minorHAnsi"/>
          <w:sz w:val="24"/>
          <w:szCs w:val="24"/>
        </w:rPr>
        <w:t>; End =</w:t>
      </w:r>
      <w:r w:rsidR="00D725F0" w:rsidRPr="00D725F0">
        <w:rPr>
          <w:rFonts w:asciiTheme="minorHAnsi" w:hAnsiTheme="minorHAnsi"/>
          <w:sz w:val="24"/>
          <w:szCs w:val="24"/>
        </w:rPr>
        <w:t xml:space="preserve"> </w:t>
      </w:r>
      <w:r w:rsidR="00DB0EB8">
        <w:rPr>
          <w:rFonts w:asciiTheme="minorHAnsi" w:hAnsiTheme="minorHAnsi"/>
          <w:sz w:val="24"/>
          <w:szCs w:val="24"/>
        </w:rPr>
        <w:t>30,517</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DB0EB8">
        <w:rPr>
          <w:rFonts w:asciiTheme="minorHAnsi" w:hAnsiTheme="minorHAnsi"/>
          <w:sz w:val="24"/>
          <w:szCs w:val="24"/>
        </w:rPr>
        <w:t>3,877</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15DB33C0" w14:textId="77777777" w:rsidR="00185D6B" w:rsidRPr="00DC7E35" w:rsidRDefault="00185D6B" w:rsidP="00DD55A4">
      <w:pPr>
        <w:rPr>
          <w:rFonts w:asciiTheme="minorHAnsi" w:hAnsiTheme="minorHAnsi"/>
          <w:sz w:val="24"/>
          <w:szCs w:val="24"/>
          <w:highlight w:val="yellow"/>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5B7A83F1" w:rsidR="00256E68" w:rsidRPr="00B64C2D" w:rsidRDefault="0061660C" w:rsidP="00256E68">
      <w:pPr>
        <w:rPr>
          <w:rFonts w:asciiTheme="minorHAnsi" w:hAnsiTheme="minorHAnsi"/>
          <w:sz w:val="24"/>
          <w:szCs w:val="24"/>
        </w:rPr>
      </w:pPr>
      <w:r>
        <w:rPr>
          <w:rFonts w:asciiTheme="minorHAnsi" w:hAnsiTheme="minorHAnsi"/>
          <w:sz w:val="24"/>
          <w:szCs w:val="24"/>
        </w:rPr>
        <w:t>Two</w:t>
      </w:r>
      <w:r w:rsidR="00256E68" w:rsidRPr="5E3300C3">
        <w:rPr>
          <w:rFonts w:asciiTheme="minorHAnsi" w:hAnsiTheme="minorHAnsi"/>
          <w:sz w:val="24"/>
          <w:szCs w:val="24"/>
        </w:rPr>
        <w:t xml:space="preserve"> boats were recorded</w:t>
      </w:r>
      <w:r>
        <w:rPr>
          <w:rFonts w:asciiTheme="minorHAnsi" w:hAnsiTheme="minorHAnsi"/>
          <w:sz w:val="24"/>
          <w:szCs w:val="24"/>
        </w:rPr>
        <w:t xml:space="preserve"> in </w:t>
      </w:r>
      <w:r w:rsidR="00BD49AC">
        <w:rPr>
          <w:rFonts w:asciiTheme="minorHAnsi" w:hAnsiTheme="minorHAnsi"/>
          <w:sz w:val="24"/>
          <w:szCs w:val="24"/>
        </w:rPr>
        <w:t>September</w:t>
      </w:r>
      <w:r w:rsidR="00256E68" w:rsidRPr="5E3300C3">
        <w:rPr>
          <w:rFonts w:asciiTheme="minorHAnsi" w:hAnsiTheme="minorHAnsi"/>
          <w:sz w:val="24"/>
          <w:szCs w:val="24"/>
        </w:rPr>
        <w:t xml:space="preserve"> viewing the island and wildlife: the </w:t>
      </w:r>
      <w:r w:rsidR="00256E68" w:rsidRPr="003F12FC">
        <w:rPr>
          <w:rFonts w:asciiTheme="minorHAnsi" w:hAnsiTheme="minorHAnsi"/>
          <w:b/>
          <w:bCs/>
          <w:sz w:val="24"/>
          <w:szCs w:val="24"/>
        </w:rPr>
        <w:t>Salty Lady</w:t>
      </w:r>
      <w:r w:rsidR="00256E68" w:rsidRPr="5E3300C3">
        <w:rPr>
          <w:rFonts w:asciiTheme="minorHAnsi" w:hAnsiTheme="minorHAnsi"/>
          <w:sz w:val="24"/>
          <w:szCs w:val="24"/>
        </w:rPr>
        <w:t xml:space="preserve"> was seen </w:t>
      </w:r>
      <w:r w:rsidR="00BD49AC">
        <w:rPr>
          <w:rFonts w:asciiTheme="minorHAnsi" w:hAnsiTheme="minorHAnsi"/>
          <w:sz w:val="24"/>
          <w:szCs w:val="24"/>
        </w:rPr>
        <w:t>8</w:t>
      </w:r>
      <w:r w:rsidR="00256E68" w:rsidRPr="5E3300C3">
        <w:rPr>
          <w:rFonts w:asciiTheme="minorHAnsi" w:hAnsiTheme="minorHAnsi"/>
          <w:sz w:val="24"/>
          <w:szCs w:val="24"/>
        </w:rPr>
        <w:t xml:space="preserve"> times </w:t>
      </w:r>
      <w:r w:rsidR="00BD49AC">
        <w:rPr>
          <w:rFonts w:asciiTheme="minorHAnsi" w:hAnsiTheme="minorHAnsi"/>
          <w:sz w:val="24"/>
          <w:szCs w:val="24"/>
        </w:rPr>
        <w:t xml:space="preserve">viewing the island </w:t>
      </w:r>
      <w:r w:rsidR="00256E68" w:rsidRPr="5E3300C3">
        <w:rPr>
          <w:rFonts w:asciiTheme="minorHAnsi" w:hAnsiTheme="minorHAnsi"/>
          <w:sz w:val="24"/>
          <w:szCs w:val="24"/>
        </w:rPr>
        <w:t xml:space="preserve">with an average of </w:t>
      </w:r>
      <w:r w:rsidR="00BD49AC">
        <w:rPr>
          <w:rFonts w:asciiTheme="minorHAnsi" w:hAnsiTheme="minorHAnsi"/>
          <w:sz w:val="24"/>
          <w:szCs w:val="24"/>
        </w:rPr>
        <w:t>16</w:t>
      </w:r>
      <w:r w:rsidR="00256E68" w:rsidRPr="5E3300C3">
        <w:rPr>
          <w:rFonts w:asciiTheme="minorHAnsi" w:hAnsiTheme="minorHAnsi"/>
          <w:sz w:val="24"/>
          <w:szCs w:val="24"/>
        </w:rPr>
        <w:t xml:space="preserve"> POB, </w:t>
      </w:r>
      <w:r>
        <w:rPr>
          <w:rFonts w:asciiTheme="minorHAnsi" w:hAnsiTheme="minorHAnsi"/>
          <w:sz w:val="24"/>
          <w:szCs w:val="24"/>
        </w:rPr>
        <w:t>and t</w:t>
      </w:r>
      <w:r w:rsidR="00256E68" w:rsidRPr="5E3300C3">
        <w:rPr>
          <w:rFonts w:asciiTheme="minorHAnsi" w:hAnsiTheme="minorHAnsi"/>
          <w:sz w:val="24"/>
          <w:szCs w:val="24"/>
        </w:rPr>
        <w:t xml:space="preserve">he </w:t>
      </w:r>
      <w:proofErr w:type="spellStart"/>
      <w:r w:rsidR="00BD49AC">
        <w:rPr>
          <w:rFonts w:asciiTheme="minorHAnsi" w:hAnsiTheme="minorHAnsi"/>
          <w:b/>
          <w:bCs/>
          <w:sz w:val="24"/>
          <w:szCs w:val="24"/>
        </w:rPr>
        <w:t>Hyperfish</w:t>
      </w:r>
      <w:proofErr w:type="spellEnd"/>
      <w:r w:rsidR="00256E68" w:rsidRPr="5E3300C3">
        <w:rPr>
          <w:rFonts w:asciiTheme="minorHAnsi" w:hAnsiTheme="minorHAnsi"/>
          <w:b/>
          <w:bCs/>
          <w:sz w:val="24"/>
          <w:szCs w:val="24"/>
        </w:rPr>
        <w:t xml:space="preserve"> </w:t>
      </w:r>
      <w:r w:rsidR="00256E68" w:rsidRPr="5E3300C3">
        <w:rPr>
          <w:rFonts w:asciiTheme="minorHAnsi" w:hAnsiTheme="minorHAnsi"/>
          <w:sz w:val="24"/>
          <w:szCs w:val="24"/>
        </w:rPr>
        <w:t xml:space="preserve">was seen twice </w:t>
      </w:r>
      <w:r w:rsidR="00BD49AC">
        <w:rPr>
          <w:rFonts w:asciiTheme="minorHAnsi" w:hAnsiTheme="minorHAnsi"/>
          <w:sz w:val="24"/>
          <w:szCs w:val="24"/>
        </w:rPr>
        <w:t xml:space="preserve">looking for sharks </w:t>
      </w:r>
      <w:r w:rsidR="00256E68" w:rsidRPr="5E3300C3">
        <w:rPr>
          <w:rFonts w:asciiTheme="minorHAnsi" w:hAnsiTheme="minorHAnsi"/>
          <w:sz w:val="24"/>
          <w:szCs w:val="24"/>
        </w:rPr>
        <w:t xml:space="preserve">with an average of </w:t>
      </w:r>
      <w:r w:rsidR="00BD49AC">
        <w:rPr>
          <w:rFonts w:asciiTheme="minorHAnsi" w:hAnsiTheme="minorHAnsi"/>
          <w:sz w:val="24"/>
          <w:szCs w:val="24"/>
        </w:rPr>
        <w:t>14</w:t>
      </w:r>
      <w:r w:rsidR="00256E68" w:rsidRPr="5E3300C3">
        <w:rPr>
          <w:rFonts w:asciiTheme="minorHAnsi" w:hAnsiTheme="minorHAnsi"/>
          <w:sz w:val="24"/>
          <w:szCs w:val="24"/>
        </w:rPr>
        <w:t xml:space="preserve"> POB</w:t>
      </w:r>
      <w:r>
        <w:rPr>
          <w:rFonts w:asciiTheme="minorHAnsi" w:hAnsiTheme="minorHAnsi"/>
          <w:sz w:val="24"/>
          <w:szCs w:val="24"/>
        </w:rPr>
        <w:t>.</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007D6DEE" w:rsidR="00AC29DE" w:rsidRPr="0061660C" w:rsidRDefault="00BD49AC" w:rsidP="00267AAA">
      <w:pPr>
        <w:rPr>
          <w:rFonts w:asciiTheme="minorHAnsi" w:hAnsiTheme="minorHAnsi"/>
          <w:sz w:val="24"/>
          <w:szCs w:val="24"/>
        </w:rPr>
      </w:pPr>
      <w:r>
        <w:rPr>
          <w:rFonts w:asciiTheme="minorHAnsi" w:hAnsiTheme="minorHAnsi"/>
          <w:sz w:val="24"/>
          <w:szCs w:val="24"/>
        </w:rPr>
        <w:t xml:space="preserve">Pacific Loon, Eared Grebe,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Pr>
          <w:rFonts w:asciiTheme="minorHAnsi" w:hAnsiTheme="minorHAnsi"/>
          <w:sz w:val="24"/>
          <w:szCs w:val="24"/>
        </w:rPr>
        <w:t xml:space="preserve">Flesh-footed Shearwater, Buller’s Shearwater, </w:t>
      </w:r>
      <w:r w:rsidR="00267AAA" w:rsidRPr="00F422D2">
        <w:rPr>
          <w:rFonts w:asciiTheme="minorHAnsi" w:hAnsiTheme="minorHAnsi"/>
          <w:sz w:val="24"/>
          <w:szCs w:val="24"/>
        </w:rPr>
        <w:t xml:space="preserve">Sooty Shearwater, </w:t>
      </w:r>
      <w:r>
        <w:rPr>
          <w:rFonts w:asciiTheme="minorHAnsi" w:hAnsiTheme="minorHAnsi"/>
          <w:sz w:val="24"/>
          <w:szCs w:val="24"/>
        </w:rPr>
        <w:t xml:space="preserve">Short-tailed Shearwater, </w:t>
      </w:r>
      <w:r w:rsidR="0061660C">
        <w:rPr>
          <w:rFonts w:asciiTheme="minorHAnsi" w:hAnsiTheme="minorHAnsi"/>
          <w:sz w:val="24"/>
          <w:szCs w:val="24"/>
        </w:rPr>
        <w:t xml:space="preserve">Nazca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 xml:space="preserve">, </w:t>
      </w:r>
      <w:r>
        <w:rPr>
          <w:rFonts w:asciiTheme="minorHAnsi" w:hAnsiTheme="minorHAnsi"/>
          <w:sz w:val="24"/>
          <w:szCs w:val="24"/>
        </w:rPr>
        <w:t>Green Heron</w:t>
      </w:r>
      <w:r w:rsidR="0061660C" w:rsidRPr="0061660C">
        <w:rPr>
          <w:rFonts w:asciiTheme="minorHAnsi" w:hAnsiTheme="minorHAnsi"/>
          <w:sz w:val="24"/>
          <w:szCs w:val="24"/>
        </w:rPr>
        <w:t xml:space="preserve">, </w:t>
      </w:r>
      <w:r>
        <w:rPr>
          <w:rFonts w:asciiTheme="minorHAnsi" w:hAnsiTheme="minorHAnsi"/>
          <w:sz w:val="24"/>
          <w:szCs w:val="24"/>
        </w:rPr>
        <w:t xml:space="preserve">Greater White-fronted Goose, Canada Goose, Northern Pintail, Sharp-shinned Hawk, American Kestrel, Merlin, </w:t>
      </w:r>
      <w:r w:rsidR="00D23F75" w:rsidRPr="00F422D2">
        <w:rPr>
          <w:rFonts w:asciiTheme="minorHAnsi" w:hAnsiTheme="minorHAnsi"/>
          <w:sz w:val="24"/>
          <w:szCs w:val="24"/>
        </w:rPr>
        <w:t>Peregrine Falcon,</w:t>
      </w:r>
      <w:r w:rsidR="00BC0D58">
        <w:rPr>
          <w:rFonts w:asciiTheme="minorHAnsi" w:hAnsiTheme="minorHAnsi"/>
          <w:sz w:val="24"/>
          <w:szCs w:val="24"/>
        </w:rPr>
        <w:t xml:space="preserve"> Virginia Rail,</w:t>
      </w:r>
      <w:r w:rsidR="00D23F75" w:rsidRPr="00F422D2">
        <w:rPr>
          <w:rFonts w:asciiTheme="minorHAnsi" w:hAnsiTheme="minorHAnsi"/>
          <w:sz w:val="24"/>
          <w:szCs w:val="24"/>
        </w:rPr>
        <w:t xml:space="preserve"> </w:t>
      </w:r>
      <w:proofErr w:type="spellStart"/>
      <w:r w:rsidR="0061660C" w:rsidRPr="0061660C">
        <w:rPr>
          <w:rFonts w:asciiTheme="minorHAnsi" w:hAnsiTheme="minorHAnsi"/>
          <w:sz w:val="24"/>
          <w:szCs w:val="24"/>
        </w:rPr>
        <w:t>Semipalmated</w:t>
      </w:r>
      <w:proofErr w:type="spellEnd"/>
      <w:r w:rsidR="0061660C" w:rsidRPr="0061660C">
        <w:rPr>
          <w:rFonts w:asciiTheme="minorHAnsi" w:hAnsiTheme="minorHAnsi"/>
          <w:sz w:val="24"/>
          <w:szCs w:val="24"/>
        </w:rPr>
        <w:t xml:space="preserve"> Plover, Greater Yellowlegs, </w:t>
      </w:r>
      <w:r w:rsidR="00FE3484" w:rsidRPr="0061660C">
        <w:rPr>
          <w:rFonts w:asciiTheme="minorHAnsi" w:hAnsiTheme="minorHAnsi"/>
          <w:sz w:val="24"/>
          <w:szCs w:val="24"/>
        </w:rPr>
        <w:t xml:space="preserve">Wandering Tattler, </w:t>
      </w:r>
      <w:r w:rsidR="0061660C" w:rsidRPr="0061660C">
        <w:rPr>
          <w:rFonts w:asciiTheme="minorHAnsi" w:hAnsiTheme="minorHAnsi"/>
          <w:sz w:val="24"/>
          <w:szCs w:val="24"/>
        </w:rPr>
        <w:t xml:space="preserve">Spotted Sandpiper, </w:t>
      </w:r>
      <w:proofErr w:type="spellStart"/>
      <w:r w:rsidR="0061660C">
        <w:rPr>
          <w:rFonts w:asciiTheme="minorHAnsi" w:hAnsiTheme="minorHAnsi"/>
          <w:sz w:val="24"/>
          <w:szCs w:val="24"/>
        </w:rPr>
        <w:t>Whimbrel</w:t>
      </w:r>
      <w:proofErr w:type="spellEnd"/>
      <w:r w:rsidR="0061660C">
        <w:rPr>
          <w:rFonts w:asciiTheme="minorHAnsi" w:hAnsiTheme="minorHAnsi"/>
          <w:sz w:val="24"/>
          <w:szCs w:val="24"/>
        </w:rPr>
        <w:t xml:space="preserve">, Ruddy Turnstone, </w:t>
      </w:r>
      <w:r w:rsidR="00FE3484" w:rsidRPr="0061660C">
        <w:rPr>
          <w:rFonts w:asciiTheme="minorHAnsi" w:hAnsiTheme="minorHAnsi"/>
          <w:sz w:val="24"/>
          <w:szCs w:val="24"/>
        </w:rPr>
        <w:t xml:space="preserve">Black Turnstone, </w:t>
      </w:r>
      <w:r w:rsidR="0061660C">
        <w:rPr>
          <w:rFonts w:asciiTheme="minorHAnsi" w:hAnsiTheme="minorHAnsi"/>
          <w:sz w:val="24"/>
          <w:szCs w:val="24"/>
        </w:rPr>
        <w:t>Sanderling, Western Sandpiper, Least Sandpiper, Long</w:t>
      </w:r>
      <w:r w:rsidR="00FE3484" w:rsidRPr="0061660C">
        <w:rPr>
          <w:rFonts w:asciiTheme="minorHAnsi" w:hAnsiTheme="minorHAnsi"/>
          <w:sz w:val="24"/>
          <w:szCs w:val="24"/>
        </w:rPr>
        <w:t xml:space="preserve">-billed </w:t>
      </w:r>
      <w:proofErr w:type="spellStart"/>
      <w:r w:rsidR="00FE3484" w:rsidRPr="0061660C">
        <w:rPr>
          <w:rFonts w:asciiTheme="minorHAnsi" w:hAnsiTheme="minorHAnsi"/>
          <w:sz w:val="24"/>
          <w:szCs w:val="24"/>
        </w:rPr>
        <w:t>Dowitcher</w:t>
      </w:r>
      <w:proofErr w:type="spellEnd"/>
      <w:r w:rsidR="00FE3484" w:rsidRPr="0061660C">
        <w:rPr>
          <w:rFonts w:asciiTheme="minorHAnsi" w:hAnsiTheme="minorHAnsi"/>
          <w:sz w:val="24"/>
          <w:szCs w:val="24"/>
        </w:rPr>
        <w:t xml:space="preserve">, </w:t>
      </w:r>
      <w:r w:rsidR="0018125F" w:rsidRPr="0061660C">
        <w:rPr>
          <w:rFonts w:asciiTheme="minorHAnsi" w:hAnsiTheme="minorHAnsi"/>
          <w:sz w:val="24"/>
          <w:szCs w:val="24"/>
        </w:rPr>
        <w:t xml:space="preserve">Red-necked Phalarope, </w:t>
      </w:r>
      <w:proofErr w:type="spellStart"/>
      <w:r w:rsidR="00BC0D58">
        <w:rPr>
          <w:rFonts w:asciiTheme="minorHAnsi" w:hAnsiTheme="minorHAnsi"/>
          <w:sz w:val="24"/>
          <w:szCs w:val="24"/>
        </w:rPr>
        <w:t>Pomarine</w:t>
      </w:r>
      <w:proofErr w:type="spellEnd"/>
      <w:r w:rsidR="00BC0D58">
        <w:rPr>
          <w:rFonts w:asciiTheme="minorHAnsi" w:hAnsiTheme="minorHAnsi"/>
          <w:sz w:val="24"/>
          <w:szCs w:val="24"/>
        </w:rPr>
        <w:t xml:space="preserve"> Jaeger, </w:t>
      </w:r>
      <w:proofErr w:type="spellStart"/>
      <w:r w:rsidR="0061660C">
        <w:rPr>
          <w:rFonts w:asciiTheme="minorHAnsi" w:hAnsiTheme="minorHAnsi"/>
          <w:sz w:val="24"/>
          <w:szCs w:val="24"/>
        </w:rPr>
        <w:t>Heermann’s</w:t>
      </w:r>
      <w:proofErr w:type="spellEnd"/>
      <w:r w:rsidR="0061660C">
        <w:rPr>
          <w:rFonts w:asciiTheme="minorHAnsi" w:hAnsiTheme="minorHAnsi"/>
          <w:sz w:val="24"/>
          <w:szCs w:val="24"/>
        </w:rPr>
        <w:t xml:space="preserve"> Gull, </w:t>
      </w:r>
      <w:r w:rsidR="00BC0D58">
        <w:rPr>
          <w:rFonts w:asciiTheme="minorHAnsi" w:hAnsiTheme="minorHAnsi"/>
          <w:sz w:val="24"/>
          <w:szCs w:val="24"/>
        </w:rPr>
        <w:t xml:space="preserve">Ring-billed Gull, California Gull, Eurasian Collared-Dove, </w:t>
      </w:r>
      <w:r w:rsidR="0061660C">
        <w:rPr>
          <w:rFonts w:asciiTheme="minorHAnsi" w:hAnsiTheme="minorHAnsi"/>
          <w:sz w:val="24"/>
          <w:szCs w:val="24"/>
        </w:rPr>
        <w:t xml:space="preserve">Mourning Dove, </w:t>
      </w:r>
      <w:r w:rsidR="00BC0D58">
        <w:rPr>
          <w:rFonts w:asciiTheme="minorHAnsi" w:hAnsiTheme="minorHAnsi"/>
          <w:sz w:val="24"/>
          <w:szCs w:val="24"/>
        </w:rPr>
        <w:t xml:space="preserve">Barn Owl, Burrowing Owl, Vaux’s Swift, Anna’s Hummingbird, Belted Kingfisher, Red-shafted Flicker, </w:t>
      </w:r>
      <w:r w:rsidR="0061660C">
        <w:rPr>
          <w:rFonts w:asciiTheme="minorHAnsi" w:hAnsiTheme="minorHAnsi"/>
          <w:sz w:val="24"/>
          <w:szCs w:val="24"/>
        </w:rPr>
        <w:t xml:space="preserve">Olive-sided Flycatcher, Western Wood-Pewee, Willow Flycatcher, Least Flycatcher, </w:t>
      </w:r>
      <w:r w:rsidR="00BC0D58">
        <w:rPr>
          <w:rFonts w:asciiTheme="minorHAnsi" w:hAnsiTheme="minorHAnsi"/>
          <w:sz w:val="24"/>
          <w:szCs w:val="24"/>
        </w:rPr>
        <w:t xml:space="preserve">Dusky Flycatcher, </w:t>
      </w:r>
      <w:r w:rsidR="00F422D2" w:rsidRPr="0061660C">
        <w:rPr>
          <w:rFonts w:asciiTheme="minorHAnsi" w:hAnsiTheme="minorHAnsi"/>
          <w:sz w:val="24"/>
          <w:szCs w:val="24"/>
        </w:rPr>
        <w:t xml:space="preserve">“Western” Flycatcher, </w:t>
      </w:r>
      <w:r w:rsidR="00DB58A2">
        <w:rPr>
          <w:rFonts w:asciiTheme="minorHAnsi" w:hAnsiTheme="minorHAnsi"/>
          <w:sz w:val="24"/>
          <w:szCs w:val="24"/>
        </w:rPr>
        <w:lastRenderedPageBreak/>
        <w:t xml:space="preserve">Black Phoebe, Say’s Phoebe, Eastern </w:t>
      </w:r>
      <w:r w:rsidR="0061660C">
        <w:rPr>
          <w:rFonts w:asciiTheme="minorHAnsi" w:hAnsiTheme="minorHAnsi"/>
          <w:sz w:val="24"/>
          <w:szCs w:val="24"/>
        </w:rPr>
        <w:t xml:space="preserve">Kingbird, </w:t>
      </w:r>
      <w:r w:rsidR="00EF2E4F">
        <w:rPr>
          <w:rFonts w:asciiTheme="minorHAnsi" w:hAnsiTheme="minorHAnsi"/>
          <w:sz w:val="24"/>
          <w:szCs w:val="24"/>
        </w:rPr>
        <w:t>Hutton’s</w:t>
      </w:r>
      <w:r w:rsidR="005715CB">
        <w:rPr>
          <w:rFonts w:asciiTheme="minorHAnsi" w:hAnsiTheme="minorHAnsi"/>
          <w:sz w:val="24"/>
          <w:szCs w:val="24"/>
        </w:rPr>
        <w:t xml:space="preserve"> Vireo, Warbling Vireo, </w:t>
      </w:r>
      <w:r w:rsidR="00EF26CD">
        <w:rPr>
          <w:rFonts w:asciiTheme="minorHAnsi" w:hAnsiTheme="minorHAnsi"/>
          <w:sz w:val="24"/>
          <w:szCs w:val="24"/>
        </w:rPr>
        <w:t>Purple Martin, Violet-green Swallow, House Wren, Pacific Wren</w:t>
      </w:r>
      <w:r w:rsidR="00EF26CD" w:rsidRPr="00EF26CD">
        <w:rPr>
          <w:rFonts w:asciiTheme="minorHAnsi" w:hAnsiTheme="minorHAnsi"/>
          <w:sz w:val="24"/>
          <w:szCs w:val="24"/>
        </w:rPr>
        <w:t xml:space="preserve">, </w:t>
      </w:r>
      <w:r w:rsidR="005715CB" w:rsidRPr="00EF26CD">
        <w:rPr>
          <w:rFonts w:asciiTheme="minorHAnsi" w:hAnsiTheme="minorHAnsi"/>
          <w:sz w:val="24"/>
          <w:szCs w:val="24"/>
        </w:rPr>
        <w:t>Blue-gray Gnatcatcher</w:t>
      </w:r>
      <w:r w:rsidR="005715CB">
        <w:rPr>
          <w:rFonts w:asciiTheme="minorHAnsi" w:hAnsiTheme="minorHAnsi"/>
          <w:sz w:val="24"/>
          <w:szCs w:val="24"/>
        </w:rPr>
        <w:t xml:space="preserve">, </w:t>
      </w:r>
      <w:proofErr w:type="spellStart"/>
      <w:r w:rsidR="00EF26CD">
        <w:rPr>
          <w:rFonts w:asciiTheme="minorHAnsi" w:hAnsiTheme="minorHAnsi"/>
          <w:sz w:val="24"/>
          <w:szCs w:val="24"/>
        </w:rPr>
        <w:t>Swainson’s</w:t>
      </w:r>
      <w:proofErr w:type="spellEnd"/>
      <w:r w:rsidR="00EF26CD">
        <w:rPr>
          <w:rFonts w:asciiTheme="minorHAnsi" w:hAnsiTheme="minorHAnsi"/>
          <w:sz w:val="24"/>
          <w:szCs w:val="24"/>
        </w:rPr>
        <w:t xml:space="preserve"> Thrush, Hermit Thrush, </w:t>
      </w:r>
      <w:r w:rsidR="005715CB">
        <w:rPr>
          <w:rFonts w:asciiTheme="minorHAnsi" w:hAnsiTheme="minorHAnsi"/>
          <w:sz w:val="24"/>
          <w:szCs w:val="24"/>
        </w:rPr>
        <w:t xml:space="preserve">Northern Mockingbird, </w:t>
      </w:r>
      <w:r w:rsidR="00EF26CD">
        <w:rPr>
          <w:rFonts w:asciiTheme="minorHAnsi" w:hAnsiTheme="minorHAnsi"/>
          <w:sz w:val="24"/>
          <w:szCs w:val="24"/>
        </w:rPr>
        <w:t xml:space="preserve">American Pipit, </w:t>
      </w:r>
      <w:r w:rsidR="005715CB">
        <w:rPr>
          <w:rFonts w:asciiTheme="minorHAnsi" w:hAnsiTheme="minorHAnsi"/>
          <w:sz w:val="24"/>
          <w:szCs w:val="24"/>
        </w:rPr>
        <w:t xml:space="preserve">Cedar Waxwing, Tennessee Warbler, Orange-crowned Warbler, Nashville Warbler, </w:t>
      </w:r>
      <w:r w:rsidR="00EF26CD">
        <w:rPr>
          <w:rFonts w:asciiTheme="minorHAnsi" w:hAnsiTheme="minorHAnsi"/>
          <w:sz w:val="24"/>
          <w:szCs w:val="24"/>
        </w:rPr>
        <w:t xml:space="preserve">Virginia’s Warbler, </w:t>
      </w:r>
      <w:r w:rsidR="005715CB">
        <w:rPr>
          <w:rFonts w:asciiTheme="minorHAnsi" w:hAnsiTheme="minorHAnsi"/>
          <w:sz w:val="24"/>
          <w:szCs w:val="24"/>
        </w:rPr>
        <w:t xml:space="preserve">Yellow Warbler, </w:t>
      </w:r>
      <w:r w:rsidR="00EF26CD">
        <w:rPr>
          <w:rFonts w:asciiTheme="minorHAnsi" w:hAnsiTheme="minorHAnsi"/>
          <w:sz w:val="24"/>
          <w:szCs w:val="24"/>
        </w:rPr>
        <w:t xml:space="preserve">Chestnut-sided Warbler, Magnolia Warbler, Audubon’s Warbler, Myrtle Warbler, </w:t>
      </w:r>
      <w:r w:rsidR="005715CB">
        <w:rPr>
          <w:rFonts w:asciiTheme="minorHAnsi" w:hAnsiTheme="minorHAnsi"/>
          <w:sz w:val="24"/>
          <w:szCs w:val="24"/>
        </w:rPr>
        <w:t xml:space="preserve">Black-throated Gray Warbler, </w:t>
      </w:r>
      <w:r w:rsidR="00EF26CD">
        <w:rPr>
          <w:rFonts w:asciiTheme="minorHAnsi" w:hAnsiTheme="minorHAnsi"/>
          <w:sz w:val="24"/>
          <w:szCs w:val="24"/>
        </w:rPr>
        <w:t xml:space="preserve">Black-throated Green Warbler, </w:t>
      </w:r>
      <w:r w:rsidR="005715CB">
        <w:rPr>
          <w:rFonts w:asciiTheme="minorHAnsi" w:hAnsiTheme="minorHAnsi"/>
          <w:sz w:val="24"/>
          <w:szCs w:val="24"/>
        </w:rPr>
        <w:t xml:space="preserve">Townsend’s Warbler, </w:t>
      </w:r>
      <w:r w:rsidR="00F422D2" w:rsidRPr="0061660C">
        <w:rPr>
          <w:rFonts w:asciiTheme="minorHAnsi" w:hAnsiTheme="minorHAnsi"/>
          <w:sz w:val="24"/>
          <w:szCs w:val="24"/>
        </w:rPr>
        <w:t xml:space="preserve">Hermit Warbler, </w:t>
      </w:r>
      <w:proofErr w:type="spellStart"/>
      <w:r w:rsidR="00EF26CD">
        <w:rPr>
          <w:rFonts w:asciiTheme="minorHAnsi" w:hAnsiTheme="minorHAnsi"/>
          <w:sz w:val="24"/>
          <w:szCs w:val="24"/>
        </w:rPr>
        <w:t>Blackburnian</w:t>
      </w:r>
      <w:proofErr w:type="spellEnd"/>
      <w:r w:rsidR="00EF26CD">
        <w:rPr>
          <w:rFonts w:asciiTheme="minorHAnsi" w:hAnsiTheme="minorHAnsi"/>
          <w:sz w:val="24"/>
          <w:szCs w:val="24"/>
        </w:rPr>
        <w:t xml:space="preserve"> Warbler, Prairie Warbler, Palm Warbler, Bay-breasted Warbler, Blackpoll Warbler, </w:t>
      </w:r>
      <w:r w:rsidR="008C6D8A">
        <w:rPr>
          <w:rFonts w:asciiTheme="minorHAnsi" w:hAnsiTheme="minorHAnsi"/>
          <w:sz w:val="24"/>
          <w:szCs w:val="24"/>
        </w:rPr>
        <w:t xml:space="preserve">Black-and-white Warbler, </w:t>
      </w:r>
      <w:r w:rsidR="005715CB">
        <w:rPr>
          <w:rFonts w:asciiTheme="minorHAnsi" w:hAnsiTheme="minorHAnsi"/>
          <w:sz w:val="24"/>
          <w:szCs w:val="24"/>
        </w:rPr>
        <w:t xml:space="preserve">American Redstart, </w:t>
      </w:r>
      <w:r w:rsidR="008C6D8A">
        <w:rPr>
          <w:rFonts w:asciiTheme="minorHAnsi" w:hAnsiTheme="minorHAnsi"/>
          <w:sz w:val="24"/>
          <w:szCs w:val="24"/>
        </w:rPr>
        <w:t xml:space="preserve">Ovenbird, </w:t>
      </w:r>
      <w:proofErr w:type="spellStart"/>
      <w:r w:rsidR="005715CB">
        <w:rPr>
          <w:rFonts w:asciiTheme="minorHAnsi" w:hAnsiTheme="minorHAnsi"/>
          <w:sz w:val="24"/>
          <w:szCs w:val="24"/>
        </w:rPr>
        <w:t>MacGillivray’s</w:t>
      </w:r>
      <w:proofErr w:type="spellEnd"/>
      <w:r w:rsidR="005715CB">
        <w:rPr>
          <w:rFonts w:asciiTheme="minorHAnsi" w:hAnsiTheme="minorHAnsi"/>
          <w:sz w:val="24"/>
          <w:szCs w:val="24"/>
        </w:rPr>
        <w:t xml:space="preserve"> Warbler, </w:t>
      </w:r>
      <w:r w:rsidR="008C6D8A">
        <w:rPr>
          <w:rFonts w:asciiTheme="minorHAnsi" w:hAnsiTheme="minorHAnsi"/>
          <w:sz w:val="24"/>
          <w:szCs w:val="24"/>
        </w:rPr>
        <w:t xml:space="preserve">Mourning Warbler, Common Yellowthroat, </w:t>
      </w:r>
      <w:r w:rsidR="005715CB">
        <w:rPr>
          <w:rFonts w:asciiTheme="minorHAnsi" w:hAnsiTheme="minorHAnsi"/>
          <w:sz w:val="24"/>
          <w:szCs w:val="24"/>
        </w:rPr>
        <w:t xml:space="preserve">Wilson’s Warbler, </w:t>
      </w:r>
      <w:r w:rsidR="008C6D8A">
        <w:rPr>
          <w:rFonts w:asciiTheme="minorHAnsi" w:hAnsiTheme="minorHAnsi"/>
          <w:sz w:val="24"/>
          <w:szCs w:val="24"/>
        </w:rPr>
        <w:t xml:space="preserve">Canada Warbler, Yellow-breasted Chat, </w:t>
      </w:r>
      <w:r w:rsidR="005715CB">
        <w:rPr>
          <w:rFonts w:asciiTheme="minorHAnsi" w:hAnsiTheme="minorHAnsi"/>
          <w:sz w:val="24"/>
          <w:szCs w:val="24"/>
        </w:rPr>
        <w:t xml:space="preserve">Western Tanager, </w:t>
      </w:r>
      <w:r w:rsidR="008C6D8A">
        <w:rPr>
          <w:rFonts w:asciiTheme="minorHAnsi" w:hAnsiTheme="minorHAnsi"/>
          <w:sz w:val="24"/>
          <w:szCs w:val="24"/>
        </w:rPr>
        <w:t xml:space="preserve">Green-tailed Towhee, Spotted Towhee, </w:t>
      </w:r>
      <w:r w:rsidR="005715CB">
        <w:rPr>
          <w:rFonts w:asciiTheme="minorHAnsi" w:hAnsiTheme="minorHAnsi"/>
          <w:sz w:val="24"/>
          <w:szCs w:val="24"/>
        </w:rPr>
        <w:t xml:space="preserve">Chipping Sparrow, Clay-colored Sparrow, Brewer’s Sparrow, </w:t>
      </w:r>
      <w:r w:rsidR="008C6D8A">
        <w:rPr>
          <w:rFonts w:asciiTheme="minorHAnsi" w:hAnsiTheme="minorHAnsi"/>
          <w:sz w:val="24"/>
          <w:szCs w:val="24"/>
        </w:rPr>
        <w:t xml:space="preserve">Black-throated Sparrow, </w:t>
      </w:r>
      <w:r w:rsidR="005715CB">
        <w:rPr>
          <w:rFonts w:asciiTheme="minorHAnsi" w:hAnsiTheme="minorHAnsi"/>
          <w:sz w:val="24"/>
          <w:szCs w:val="24"/>
        </w:rPr>
        <w:t xml:space="preserve">Savannah Sparrow, </w:t>
      </w:r>
      <w:r w:rsidR="008C6D8A">
        <w:rPr>
          <w:rFonts w:asciiTheme="minorHAnsi" w:hAnsiTheme="minorHAnsi"/>
          <w:sz w:val="24"/>
          <w:szCs w:val="24"/>
        </w:rPr>
        <w:t xml:space="preserve">Vesper Sparrow, </w:t>
      </w:r>
      <w:r w:rsidR="005715CB">
        <w:rPr>
          <w:rFonts w:asciiTheme="minorHAnsi" w:hAnsiTheme="minorHAnsi"/>
          <w:sz w:val="24"/>
          <w:szCs w:val="24"/>
        </w:rPr>
        <w:t xml:space="preserve">Lark Sparrow, </w:t>
      </w:r>
      <w:r w:rsidR="008C6D8A">
        <w:rPr>
          <w:rFonts w:asciiTheme="minorHAnsi" w:hAnsiTheme="minorHAnsi"/>
          <w:sz w:val="24"/>
          <w:szCs w:val="24"/>
        </w:rPr>
        <w:t xml:space="preserve">Fox Sparrow, Lincoln’s Sparrow, White-throated Sparrow, White-crowned Sparrow, Golden-crowned Sparrow, Oregon Junco, Lapland Longspur, </w:t>
      </w:r>
      <w:r w:rsidR="005715CB">
        <w:rPr>
          <w:rFonts w:asciiTheme="minorHAnsi" w:hAnsiTheme="minorHAnsi"/>
          <w:sz w:val="24"/>
          <w:szCs w:val="24"/>
        </w:rPr>
        <w:t>Rose-breasted Grosbeak, Black-headed Grosbeak,</w:t>
      </w:r>
      <w:r w:rsidR="008C6D8A">
        <w:rPr>
          <w:rFonts w:asciiTheme="minorHAnsi" w:hAnsiTheme="minorHAnsi"/>
          <w:sz w:val="24"/>
          <w:szCs w:val="24"/>
        </w:rPr>
        <w:t xml:space="preserve"> Blue Grosbeak,</w:t>
      </w:r>
      <w:r w:rsidR="005715CB">
        <w:rPr>
          <w:rFonts w:asciiTheme="minorHAnsi" w:hAnsiTheme="minorHAnsi"/>
          <w:sz w:val="24"/>
          <w:szCs w:val="24"/>
        </w:rPr>
        <w:t xml:space="preserve"> Lazuli Bunting, </w:t>
      </w:r>
      <w:r w:rsidR="008C6D8A">
        <w:rPr>
          <w:rFonts w:asciiTheme="minorHAnsi" w:hAnsiTheme="minorHAnsi"/>
          <w:sz w:val="24"/>
          <w:szCs w:val="24"/>
        </w:rPr>
        <w:t xml:space="preserve">Bobolink, Red-winged Blackbird, Brewer’s Blackbird, Western Meadowlark, </w:t>
      </w:r>
      <w:r w:rsidR="005715CB">
        <w:rPr>
          <w:rFonts w:asciiTheme="minorHAnsi" w:hAnsiTheme="minorHAnsi"/>
          <w:sz w:val="24"/>
          <w:szCs w:val="24"/>
        </w:rPr>
        <w:t xml:space="preserve">Brown-headed Cowbird, </w:t>
      </w:r>
      <w:r w:rsidR="008C6D8A">
        <w:rPr>
          <w:rFonts w:asciiTheme="minorHAnsi" w:hAnsiTheme="minorHAnsi"/>
          <w:sz w:val="24"/>
          <w:szCs w:val="24"/>
        </w:rPr>
        <w:t xml:space="preserve">Orchard Oriole, House Finch, Pine Siskin, </w:t>
      </w:r>
      <w:r w:rsidR="005715CB">
        <w:rPr>
          <w:rFonts w:asciiTheme="minorHAnsi" w:hAnsiTheme="minorHAnsi"/>
          <w:sz w:val="24"/>
          <w:szCs w:val="24"/>
        </w:rPr>
        <w:t>and Lesser Goldfinch.</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im Tietz" w:date="2021-10-01T16:05:00Z" w:initials="JT">
    <w:p w14:paraId="1D0272C4" w14:textId="4FA9F566" w:rsidR="00A13D19" w:rsidRDefault="00A13D19">
      <w:pPr>
        <w:pStyle w:val="CommentText"/>
      </w:pPr>
      <w:r>
        <w:rPr>
          <w:rStyle w:val="CommentReference"/>
        </w:rPr>
        <w:annotationRef/>
      </w:r>
      <w:r>
        <w:t>Gerry, can you confirm this?</w:t>
      </w:r>
    </w:p>
  </w:comment>
  <w:comment w:id="1" w:author="McChesney, Gerry" w:date="2021-11-09T12:16:00Z" w:initials="MG">
    <w:p w14:paraId="4380644C" w14:textId="14914840" w:rsidR="005A035D" w:rsidRDefault="005A035D">
      <w:pPr>
        <w:pStyle w:val="CommentText"/>
      </w:pPr>
      <w:r>
        <w:rPr>
          <w:rStyle w:val="CommentReference"/>
        </w:rPr>
        <w:annotationRef/>
      </w:r>
      <w:r>
        <w:t xml:space="preserve">Don’t remember. I sent a message to Scott asking. </w:t>
      </w:r>
    </w:p>
  </w:comment>
  <w:comment w:id="2" w:author="Jim Tietz" w:date="2021-10-01T16:06:00Z" w:initials="JT">
    <w:p w14:paraId="1FF16C63" w14:textId="74F0589B" w:rsidR="00A13D19" w:rsidRDefault="00A13D19">
      <w:pPr>
        <w:pStyle w:val="CommentText"/>
      </w:pPr>
      <w:r>
        <w:rPr>
          <w:rStyle w:val="CommentReference"/>
        </w:rPr>
        <w:annotationRef/>
      </w:r>
      <w:r>
        <w:t>Last name?</w:t>
      </w:r>
    </w:p>
  </w:comment>
  <w:comment w:id="4" w:author="Jim Tietz" w:date="2021-10-01T16:05:00Z" w:initials="JT">
    <w:p w14:paraId="6B891F33" w14:textId="4BE355D2" w:rsidR="00A13D19" w:rsidRDefault="00A13D19">
      <w:pPr>
        <w:pStyle w:val="CommentText"/>
      </w:pPr>
      <w:r>
        <w:rPr>
          <w:rStyle w:val="CommentReference"/>
        </w:rPr>
        <w:annotationRef/>
      </w:r>
      <w:r>
        <w:t>Gerry, can you confirm this?</w:t>
      </w:r>
    </w:p>
  </w:comment>
  <w:comment w:id="5" w:author="McChesney, Gerry" w:date="2021-11-09T12:17:00Z" w:initials="MG">
    <w:p w14:paraId="2CE34C71" w14:textId="7D8B0E2A" w:rsidR="005A035D" w:rsidRDefault="005A035D">
      <w:pPr>
        <w:pStyle w:val="CommentText"/>
      </w:pPr>
      <w:r>
        <w:rPr>
          <w:rStyle w:val="CommentReference"/>
        </w:rPr>
        <w:annotationRef/>
      </w:r>
      <w:r>
        <w:t xml:space="preserve">That is correct. </w:t>
      </w:r>
    </w:p>
  </w:comment>
  <w:comment w:id="6" w:author="Mike Johns" w:date="2021-10-04T08:36:00Z" w:initials="MJ">
    <w:p w14:paraId="20A8725E" w14:textId="5AD632F5" w:rsidR="0033430A" w:rsidRDefault="0033430A">
      <w:pPr>
        <w:pStyle w:val="CommentText"/>
      </w:pPr>
      <w:r>
        <w:rPr>
          <w:rStyle w:val="CommentReference"/>
        </w:rPr>
        <w:annotationRef/>
      </w:r>
      <w:r>
        <w:t>If this is just an internal document, then we probably don’t need this</w:t>
      </w:r>
    </w:p>
  </w:comment>
  <w:comment w:id="7" w:author="Jim Tietz" w:date="2021-10-04T10:39:00Z" w:initials="JT">
    <w:p w14:paraId="2FA3C463" w14:textId="5FDFBA7D" w:rsidR="00DD7E5F" w:rsidRDefault="00DD7E5F">
      <w:pPr>
        <w:pStyle w:val="CommentText"/>
      </w:pPr>
      <w:r>
        <w:rPr>
          <w:rStyle w:val="CommentReference"/>
        </w:rPr>
        <w:annotationRef/>
      </w:r>
      <w:r>
        <w:t>Gerry, do you agree?</w:t>
      </w:r>
    </w:p>
  </w:comment>
  <w:comment w:id="8" w:author="McChesney, Gerry" w:date="2021-11-09T12:18:00Z" w:initials="MG">
    <w:p w14:paraId="34FBD5A1" w14:textId="751C8330" w:rsidR="005A035D" w:rsidRDefault="005A035D">
      <w:pPr>
        <w:pStyle w:val="CommentText"/>
      </w:pPr>
      <w:r>
        <w:rPr>
          <w:rStyle w:val="CommentReference"/>
        </w:rPr>
        <w:annotationRef/>
      </w:r>
      <w:r>
        <w:t xml:space="preserve">It think it’s good to leave it in. A lot of refuge field operations are still shut down or in very limited capacity, and this shows that our operations at SEFI are still limited and following strict protocols. </w:t>
      </w:r>
    </w:p>
  </w:comment>
  <w:comment w:id="9" w:author="McChesney, Gerry" w:date="2021-11-09T12:26:00Z" w:initials="MG">
    <w:p w14:paraId="48BC9E30" w14:textId="503BE264" w:rsidR="00EA4593" w:rsidRDefault="00EA4593">
      <w:pPr>
        <w:pStyle w:val="CommentText"/>
      </w:pPr>
      <w:r>
        <w:rPr>
          <w:rStyle w:val="CommentReference"/>
        </w:rPr>
        <w:annotationRef/>
      </w:r>
      <w:r>
        <w:t xml:space="preserve">Make sure no headers are at the bottom of a page. </w:t>
      </w:r>
    </w:p>
  </w:comment>
  <w:comment w:id="13" w:author="McChesney, Gerry" w:date="2021-11-09T12:30:00Z" w:initials="MG">
    <w:p w14:paraId="5AF1F396" w14:textId="1AA8400A" w:rsidR="00EA4593" w:rsidRDefault="00EA4593">
      <w:pPr>
        <w:pStyle w:val="CommentText"/>
      </w:pPr>
      <w:r>
        <w:rPr>
          <w:rStyle w:val="CommentReference"/>
        </w:rPr>
        <w:annotationRef/>
      </w:r>
      <w:r>
        <w:t xml:space="preserve">Not sure where you mean. Do you mean the owl chute? That’s south of the lighthouse.  </w:t>
      </w:r>
    </w:p>
  </w:comment>
  <w:comment w:id="15" w:author="McChesney, Gerry" w:date="2021-11-09T12:31:00Z" w:initials="MG">
    <w:p w14:paraId="1E6A4038" w14:textId="511A6E81" w:rsidR="00EA4593" w:rsidRDefault="00EA4593">
      <w:pPr>
        <w:pStyle w:val="CommentText"/>
      </w:pPr>
      <w:r>
        <w:rPr>
          <w:rStyle w:val="CommentReference"/>
        </w:rPr>
        <w:annotationRef/>
      </w:r>
      <w:r>
        <w:t xml:space="preserve">Please indicate if any were in the Special Closure and if any wildlife disturbance was observed. </w:t>
      </w:r>
    </w:p>
  </w:comment>
  <w:comment w:id="23" w:author="Jim Tietz" w:date="2021-10-03T17:50:00Z" w:initials="JT">
    <w:p w14:paraId="6EDBE56A" w14:textId="60079347" w:rsidR="00F65B85" w:rsidRDefault="00F65B85" w:rsidP="00377CEA">
      <w:pPr>
        <w:pStyle w:val="CommentText"/>
      </w:pPr>
      <w:r>
        <w:rPr>
          <w:rStyle w:val="CommentReference"/>
        </w:rPr>
        <w:annotationRef/>
      </w:r>
      <w:r>
        <w:t>Did Scott fix this?</w:t>
      </w:r>
      <w:r w:rsidR="00DD7E5F">
        <w:t xml:space="preserve"> Any update from him?</w:t>
      </w:r>
    </w:p>
  </w:comment>
  <w:comment w:id="24" w:author="Pete Warzybok" w:date="2021-10-04T10:53:00Z" w:initials="PW">
    <w:p w14:paraId="2D6B0429" w14:textId="77777777" w:rsidR="00377CEA" w:rsidRDefault="00377CEA" w:rsidP="003D0CA2">
      <w:pPr>
        <w:pStyle w:val="CommentText"/>
      </w:pPr>
      <w:r>
        <w:rPr>
          <w:rStyle w:val="CommentReference"/>
        </w:rPr>
        <w:annotationRef/>
      </w:r>
      <w:r>
        <w:t>This was on his task list. You should have seen the readout from the load cell during the landing on the 25th and heard the A2B alarm during testing.</w:t>
      </w:r>
    </w:p>
  </w:comment>
  <w:comment w:id="25" w:author="McChesney, Gerry" w:date="2021-11-09T12:33:00Z" w:initials="MG">
    <w:p w14:paraId="4F7511D9" w14:textId="78A755E9" w:rsidR="00EA4593" w:rsidRDefault="00EA4593">
      <w:pPr>
        <w:pStyle w:val="CommentText"/>
      </w:pPr>
      <w:r>
        <w:rPr>
          <w:rStyle w:val="CommentReference"/>
        </w:rPr>
        <w:annotationRef/>
      </w:r>
      <w:r>
        <w:t xml:space="preserve">Yes, these were replaced. </w:t>
      </w:r>
      <w:r w:rsidR="00207D1E">
        <w:t xml:space="preserve">See above. </w:t>
      </w:r>
    </w:p>
  </w:comment>
  <w:comment w:id="26" w:author="Clevenstine, Alyssa Jane" w:date="2021-10-04T11:32:00Z" w:initials="CAJ">
    <w:p w14:paraId="5E25388D" w14:textId="38F9606E" w:rsidR="000D157B" w:rsidRDefault="000D157B">
      <w:pPr>
        <w:pStyle w:val="CommentText"/>
      </w:pPr>
      <w:r>
        <w:rPr>
          <w:rStyle w:val="CommentReference"/>
        </w:rPr>
        <w:annotationRef/>
      </w:r>
      <w:r>
        <w:t>A carburetor repair kit is currently on the island in the boat box.</w:t>
      </w:r>
    </w:p>
  </w:comment>
  <w:comment w:id="27" w:author="Jim Tietz" w:date="2021-10-03T17:51:00Z" w:initials="JT">
    <w:p w14:paraId="3E9BFBDB" w14:textId="7F3B13B1" w:rsidR="00826662" w:rsidRDefault="00F65B85">
      <w:pPr>
        <w:pStyle w:val="CommentText"/>
      </w:pPr>
      <w:r>
        <w:rPr>
          <w:rStyle w:val="CommentReference"/>
        </w:rPr>
        <w:annotationRef/>
      </w:r>
      <w:r>
        <w:t>Did Scott check this?</w:t>
      </w:r>
      <w:r w:rsidR="00DD7E5F">
        <w:t xml:space="preserve"> Any update from him?</w:t>
      </w:r>
    </w:p>
  </w:comment>
  <w:comment w:id="28" w:author="McChesney, Gerry" w:date="2021-11-09T12:37:00Z" w:initials="MG">
    <w:p w14:paraId="6D72E65F" w14:textId="7E070330" w:rsidR="00207D1E" w:rsidRDefault="00207D1E">
      <w:pPr>
        <w:pStyle w:val="CommentText"/>
      </w:pPr>
      <w:r>
        <w:rPr>
          <w:rStyle w:val="CommentReference"/>
        </w:rPr>
        <w:annotationRef/>
      </w:r>
      <w:r>
        <w:t xml:space="preserve">I don’t remember. I’ll have to look up his report but don’t have time to do that right now. </w:t>
      </w:r>
    </w:p>
  </w:comment>
  <w:comment w:id="30" w:author="Clevenstine, Alyssa Jane" w:date="2021-10-04T11:28:00Z" w:initials="CAJ">
    <w:p w14:paraId="7F61132A" w14:textId="6432E295" w:rsidR="000D157B" w:rsidRDefault="000D157B">
      <w:pPr>
        <w:pStyle w:val="CommentText"/>
      </w:pPr>
      <w:r>
        <w:rPr>
          <w:rStyle w:val="CommentReference"/>
        </w:rPr>
        <w:annotationRef/>
      </w:r>
      <w:r>
        <w:t xml:space="preserve">Please also include information on when you switch to/from the leach field. Requested from Bonny </w:t>
      </w:r>
      <w:proofErr w:type="spellStart"/>
      <w:r>
        <w:t>Doon</w:t>
      </w:r>
      <w:proofErr w:type="spellEnd"/>
      <w:r>
        <w:t>, along with the water usage.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0272C4" w15:done="0"/>
  <w15:commentEx w15:paraId="4380644C" w15:paraIdParent="1D0272C4" w15:done="0"/>
  <w15:commentEx w15:paraId="1FF16C63" w15:done="0"/>
  <w15:commentEx w15:paraId="6B891F33" w15:done="0"/>
  <w15:commentEx w15:paraId="2CE34C71" w15:paraIdParent="6B891F33" w15:done="0"/>
  <w15:commentEx w15:paraId="20A8725E" w15:done="0"/>
  <w15:commentEx w15:paraId="2FA3C463" w15:paraIdParent="20A8725E" w15:done="0"/>
  <w15:commentEx w15:paraId="34FBD5A1" w15:paraIdParent="20A8725E" w15:done="0"/>
  <w15:commentEx w15:paraId="48BC9E30" w15:done="0"/>
  <w15:commentEx w15:paraId="5AF1F396" w15:done="0"/>
  <w15:commentEx w15:paraId="1E6A4038" w15:done="0"/>
  <w15:commentEx w15:paraId="6EDBE56A" w15:done="0"/>
  <w15:commentEx w15:paraId="2D6B0429" w15:paraIdParent="6EDBE56A" w15:done="0"/>
  <w15:commentEx w15:paraId="4F7511D9" w15:paraIdParent="6EDBE56A" w15:done="0"/>
  <w15:commentEx w15:paraId="5E25388D" w15:done="0"/>
  <w15:commentEx w15:paraId="3E9BFBDB" w15:done="0"/>
  <w15:commentEx w15:paraId="6D72E65F" w15:paraIdParent="3E9BFBDB" w15:done="0"/>
  <w15:commentEx w15:paraId="7F6113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04F" w16cex:dateUtc="2021-10-01T23:05:00Z"/>
  <w16cex:commentExtensible w16cex:durableId="2501B08E" w16cex:dateUtc="2021-10-01T23:06:00Z"/>
  <w16cex:commentExtensible w16cex:durableId="2501B060" w16cex:dateUtc="2021-10-01T23:05:00Z"/>
  <w16cex:commentExtensible w16cex:durableId="25053B9D" w16cex:dateUtc="2021-10-04T15:36:00Z"/>
  <w16cex:commentExtensible w16cex:durableId="25055861" w16cex:dateUtc="2021-10-04T17:39:00Z"/>
  <w16cex:commentExtensible w16cex:durableId="25046BED" w16cex:dateUtc="2021-10-04T00:50:00Z"/>
  <w16cex:commentExtensible w16cex:durableId="25055BB8" w16cex:dateUtc="2021-10-04T15:53:00Z"/>
  <w16cex:commentExtensible w16cex:durableId="25046C24" w16cex:dateUtc="2021-10-04T0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0272C4" w16cid:durableId="2501B04F"/>
  <w16cid:commentId w16cid:paraId="1FF16C63" w16cid:durableId="2501B08E"/>
  <w16cid:commentId w16cid:paraId="6B891F33" w16cid:durableId="2501B060"/>
  <w16cid:commentId w16cid:paraId="20A8725E" w16cid:durableId="25053B9D"/>
  <w16cid:commentId w16cid:paraId="2FA3C463" w16cid:durableId="25055861"/>
  <w16cid:commentId w16cid:paraId="6EDBE56A" w16cid:durableId="25046BED"/>
  <w16cid:commentId w16cid:paraId="2D6B0429" w16cid:durableId="25055BB8"/>
  <w16cid:commentId w16cid:paraId="3E9BFBDB" w16cid:durableId="25046C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638FC" w14:textId="77777777" w:rsidR="00891D49" w:rsidRDefault="00891D49">
      <w:r>
        <w:separator/>
      </w:r>
    </w:p>
  </w:endnote>
  <w:endnote w:type="continuationSeparator" w:id="0">
    <w:p w14:paraId="0F84B720" w14:textId="77777777" w:rsidR="00891D49" w:rsidRDefault="0089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B5C97" w14:textId="77777777" w:rsidR="00891D49" w:rsidRDefault="00891D49">
      <w:r>
        <w:separator/>
      </w:r>
    </w:p>
  </w:footnote>
  <w:footnote w:type="continuationSeparator" w:id="0">
    <w:p w14:paraId="6474EC17" w14:textId="77777777" w:rsidR="00891D49" w:rsidRDefault="00891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3C4DE562"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207D1E" w:rsidRPr="00207D1E">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5B9CB2BB" w:rsidR="00125103" w:rsidRDefault="00125103">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sidR="0012786B">
      <w:rPr>
        <w:rFonts w:asciiTheme="minorHAnsi" w:hAnsiTheme="minorHAnsi" w:cstheme="minorHAnsi"/>
        <w:color w:val="005A9E"/>
        <w:sz w:val="24"/>
        <w:szCs w:val="24"/>
      </w:rPr>
      <w:t xml:space="preserve">Islands Monthly Report | </w:t>
    </w:r>
    <w:r w:rsidR="00632B09">
      <w:rPr>
        <w:rFonts w:asciiTheme="minorHAnsi" w:hAnsiTheme="minorHAnsi" w:cstheme="minorHAnsi"/>
        <w:color w:val="005A9E"/>
        <w:sz w:val="24"/>
        <w:szCs w:val="24"/>
      </w:rPr>
      <w:t>September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1"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8"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7"/>
  </w:num>
  <w:num w:numId="2">
    <w:abstractNumId w:val="22"/>
  </w:num>
  <w:num w:numId="3">
    <w:abstractNumId w:val="12"/>
  </w:num>
  <w:num w:numId="4">
    <w:abstractNumId w:val="8"/>
  </w:num>
  <w:num w:numId="5">
    <w:abstractNumId w:val="2"/>
  </w:num>
  <w:num w:numId="6">
    <w:abstractNumId w:val="21"/>
  </w:num>
  <w:num w:numId="7">
    <w:abstractNumId w:val="1"/>
  </w:num>
  <w:num w:numId="8">
    <w:abstractNumId w:val="11"/>
  </w:num>
  <w:num w:numId="9">
    <w:abstractNumId w:val="9"/>
  </w:num>
  <w:num w:numId="10">
    <w:abstractNumId w:val="20"/>
  </w:num>
  <w:num w:numId="11">
    <w:abstractNumId w:val="10"/>
  </w:num>
  <w:num w:numId="12">
    <w:abstractNumId w:val="0"/>
  </w:num>
  <w:num w:numId="13">
    <w:abstractNumId w:val="3"/>
  </w:num>
  <w:num w:numId="14">
    <w:abstractNumId w:val="7"/>
  </w:num>
  <w:num w:numId="15">
    <w:abstractNumId w:val="16"/>
  </w:num>
  <w:num w:numId="16">
    <w:abstractNumId w:val="3"/>
  </w:num>
  <w:num w:numId="17">
    <w:abstractNumId w:val="15"/>
  </w:num>
  <w:num w:numId="18">
    <w:abstractNumId w:val="14"/>
  </w:num>
  <w:num w:numId="19">
    <w:abstractNumId w:val="13"/>
  </w:num>
  <w:num w:numId="20">
    <w:abstractNumId w:val="5"/>
  </w:num>
  <w:num w:numId="21">
    <w:abstractNumId w:val="18"/>
  </w:num>
  <w:num w:numId="22">
    <w:abstractNumId w:val="6"/>
  </w:num>
  <w:num w:numId="23">
    <w:abstractNumId w:val="19"/>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m Tietz">
    <w15:presenceInfo w15:providerId="AD" w15:userId="S::jtietz@pointblue.org::4d2c8ce8-35bf-42b8-ac78-0b165518f8c7"/>
  </w15:person>
  <w15:person w15:author="McChesney, Gerry">
    <w15:presenceInfo w15:providerId="AD" w15:userId="S-1-5-21-2589800181-1723214923-4271176276-13034"/>
  </w15:person>
  <w15:person w15:author="Mike Johns">
    <w15:presenceInfo w15:providerId="AD" w15:userId="S::mjohns@pointblue.org::577b688e-c698-4832-8a57-74844521a66a"/>
  </w15:person>
  <w15:person w15:author="Clevenstine, Alyssa J">
    <w15:presenceInfo w15:providerId="AD" w15:userId="S-1-5-21-2589800181-1723214923-4271176276-279511"/>
  </w15:person>
  <w15:person w15:author="Pete Warzybok">
    <w15:presenceInfo w15:providerId="AD" w15:userId="S::pwarzybok@pointblue.org::42be4467-dbdb-4783-a041-cb664cbbb0a4"/>
  </w15:person>
  <w15:person w15:author="Clevenstine, Alyssa Jane">
    <w15:presenceInfo w15:providerId="AD" w15:userId="S-1-5-21-2589800181-1723214923-4271176276-279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07A"/>
    <w:rsid w:val="00007275"/>
    <w:rsid w:val="000118A5"/>
    <w:rsid w:val="00011F3C"/>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4BF0"/>
    <w:rsid w:val="00037A4F"/>
    <w:rsid w:val="000409E9"/>
    <w:rsid w:val="00041655"/>
    <w:rsid w:val="0004337F"/>
    <w:rsid w:val="00043B1F"/>
    <w:rsid w:val="00043FF4"/>
    <w:rsid w:val="00045870"/>
    <w:rsid w:val="00046F10"/>
    <w:rsid w:val="000511E3"/>
    <w:rsid w:val="000514B8"/>
    <w:rsid w:val="0005378A"/>
    <w:rsid w:val="00053852"/>
    <w:rsid w:val="000541F9"/>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1F"/>
    <w:rsid w:val="000A29A9"/>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541"/>
    <w:rsid w:val="000B687F"/>
    <w:rsid w:val="000B6FCE"/>
    <w:rsid w:val="000B716D"/>
    <w:rsid w:val="000C024E"/>
    <w:rsid w:val="000C085D"/>
    <w:rsid w:val="000C116B"/>
    <w:rsid w:val="000C2F72"/>
    <w:rsid w:val="000C346E"/>
    <w:rsid w:val="000C5180"/>
    <w:rsid w:val="000C6925"/>
    <w:rsid w:val="000C77E4"/>
    <w:rsid w:val="000C7B14"/>
    <w:rsid w:val="000D075D"/>
    <w:rsid w:val="000D150F"/>
    <w:rsid w:val="000D157B"/>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35F1"/>
    <w:rsid w:val="00103FC4"/>
    <w:rsid w:val="00104D1B"/>
    <w:rsid w:val="0010599E"/>
    <w:rsid w:val="0011073D"/>
    <w:rsid w:val="00111B8C"/>
    <w:rsid w:val="0011234E"/>
    <w:rsid w:val="00112404"/>
    <w:rsid w:val="00112A0C"/>
    <w:rsid w:val="001137CE"/>
    <w:rsid w:val="00113D54"/>
    <w:rsid w:val="00114B68"/>
    <w:rsid w:val="001151E8"/>
    <w:rsid w:val="00115514"/>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677D"/>
    <w:rsid w:val="001E7C1F"/>
    <w:rsid w:val="001F1162"/>
    <w:rsid w:val="001F13BF"/>
    <w:rsid w:val="001F1D99"/>
    <w:rsid w:val="001F32AE"/>
    <w:rsid w:val="001F373E"/>
    <w:rsid w:val="001F399C"/>
    <w:rsid w:val="001F3D0A"/>
    <w:rsid w:val="001F3E52"/>
    <w:rsid w:val="001F43CD"/>
    <w:rsid w:val="001F4C29"/>
    <w:rsid w:val="001F5F0E"/>
    <w:rsid w:val="001F772C"/>
    <w:rsid w:val="001F7B39"/>
    <w:rsid w:val="00202675"/>
    <w:rsid w:val="00202F62"/>
    <w:rsid w:val="00203262"/>
    <w:rsid w:val="00205E47"/>
    <w:rsid w:val="00207D1E"/>
    <w:rsid w:val="00211134"/>
    <w:rsid w:val="002118D8"/>
    <w:rsid w:val="00211C74"/>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D61"/>
    <w:rsid w:val="0027637C"/>
    <w:rsid w:val="00277DDB"/>
    <w:rsid w:val="0028091C"/>
    <w:rsid w:val="002810D8"/>
    <w:rsid w:val="0028304E"/>
    <w:rsid w:val="00283C0F"/>
    <w:rsid w:val="00284028"/>
    <w:rsid w:val="00285CDA"/>
    <w:rsid w:val="002870B8"/>
    <w:rsid w:val="00287B38"/>
    <w:rsid w:val="00287CDD"/>
    <w:rsid w:val="00290784"/>
    <w:rsid w:val="00292BAF"/>
    <w:rsid w:val="00292E65"/>
    <w:rsid w:val="00293156"/>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F8"/>
    <w:rsid w:val="002B4240"/>
    <w:rsid w:val="002B50A4"/>
    <w:rsid w:val="002B5509"/>
    <w:rsid w:val="002B5B24"/>
    <w:rsid w:val="002B5EC7"/>
    <w:rsid w:val="002B6304"/>
    <w:rsid w:val="002B6EEE"/>
    <w:rsid w:val="002C0432"/>
    <w:rsid w:val="002C0995"/>
    <w:rsid w:val="002C2CED"/>
    <w:rsid w:val="002C367C"/>
    <w:rsid w:val="002C4904"/>
    <w:rsid w:val="002C5416"/>
    <w:rsid w:val="002C5A7D"/>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5F4E"/>
    <w:rsid w:val="00376742"/>
    <w:rsid w:val="00377071"/>
    <w:rsid w:val="00377CEA"/>
    <w:rsid w:val="003801A6"/>
    <w:rsid w:val="003806D4"/>
    <w:rsid w:val="00380D13"/>
    <w:rsid w:val="00380DB6"/>
    <w:rsid w:val="003816DC"/>
    <w:rsid w:val="00381DE7"/>
    <w:rsid w:val="0038236D"/>
    <w:rsid w:val="003827DD"/>
    <w:rsid w:val="0038330D"/>
    <w:rsid w:val="00383827"/>
    <w:rsid w:val="00383ADA"/>
    <w:rsid w:val="003844AE"/>
    <w:rsid w:val="00384923"/>
    <w:rsid w:val="00384A46"/>
    <w:rsid w:val="003851BB"/>
    <w:rsid w:val="003855E6"/>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21A7"/>
    <w:rsid w:val="003A2255"/>
    <w:rsid w:val="003A2643"/>
    <w:rsid w:val="003A2CBB"/>
    <w:rsid w:val="003A3391"/>
    <w:rsid w:val="003A34E5"/>
    <w:rsid w:val="003A6832"/>
    <w:rsid w:val="003B12F6"/>
    <w:rsid w:val="003B1A30"/>
    <w:rsid w:val="003B2617"/>
    <w:rsid w:val="003B27DA"/>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3D61"/>
    <w:rsid w:val="005243AE"/>
    <w:rsid w:val="00524EDC"/>
    <w:rsid w:val="00525816"/>
    <w:rsid w:val="00526E0F"/>
    <w:rsid w:val="0052777B"/>
    <w:rsid w:val="00531308"/>
    <w:rsid w:val="0053310F"/>
    <w:rsid w:val="00533B11"/>
    <w:rsid w:val="00533F33"/>
    <w:rsid w:val="005347C0"/>
    <w:rsid w:val="00535B6B"/>
    <w:rsid w:val="00536728"/>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30A8"/>
    <w:rsid w:val="00563738"/>
    <w:rsid w:val="005644E7"/>
    <w:rsid w:val="0056756B"/>
    <w:rsid w:val="00567858"/>
    <w:rsid w:val="005678D0"/>
    <w:rsid w:val="005705D2"/>
    <w:rsid w:val="00570A9A"/>
    <w:rsid w:val="005715CB"/>
    <w:rsid w:val="00571711"/>
    <w:rsid w:val="00572EA9"/>
    <w:rsid w:val="00575478"/>
    <w:rsid w:val="00575C35"/>
    <w:rsid w:val="00575D07"/>
    <w:rsid w:val="00577BCD"/>
    <w:rsid w:val="005801A5"/>
    <w:rsid w:val="00583533"/>
    <w:rsid w:val="005836DC"/>
    <w:rsid w:val="005843F2"/>
    <w:rsid w:val="00584E5D"/>
    <w:rsid w:val="00585340"/>
    <w:rsid w:val="00585A73"/>
    <w:rsid w:val="00586D21"/>
    <w:rsid w:val="0059131B"/>
    <w:rsid w:val="00591589"/>
    <w:rsid w:val="00591B02"/>
    <w:rsid w:val="0059208E"/>
    <w:rsid w:val="005922D1"/>
    <w:rsid w:val="00592503"/>
    <w:rsid w:val="00594A06"/>
    <w:rsid w:val="00595E0B"/>
    <w:rsid w:val="00596651"/>
    <w:rsid w:val="00596671"/>
    <w:rsid w:val="00597196"/>
    <w:rsid w:val="00597685"/>
    <w:rsid w:val="005A035D"/>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78D"/>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59FC"/>
    <w:rsid w:val="005F6392"/>
    <w:rsid w:val="005F6B4F"/>
    <w:rsid w:val="005F711B"/>
    <w:rsid w:val="006015A3"/>
    <w:rsid w:val="00602313"/>
    <w:rsid w:val="00602646"/>
    <w:rsid w:val="0060273C"/>
    <w:rsid w:val="00604CC7"/>
    <w:rsid w:val="00605C90"/>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AF5"/>
    <w:rsid w:val="006300AA"/>
    <w:rsid w:val="00630174"/>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838"/>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3641"/>
    <w:rsid w:val="006A38C8"/>
    <w:rsid w:val="006A3BAB"/>
    <w:rsid w:val="006A431F"/>
    <w:rsid w:val="006A44E3"/>
    <w:rsid w:val="006A45F1"/>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26A"/>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DD8"/>
    <w:rsid w:val="007A4F6A"/>
    <w:rsid w:val="007A50E8"/>
    <w:rsid w:val="007A6EAA"/>
    <w:rsid w:val="007A73E0"/>
    <w:rsid w:val="007A790D"/>
    <w:rsid w:val="007A7C5F"/>
    <w:rsid w:val="007B00E8"/>
    <w:rsid w:val="007B0D05"/>
    <w:rsid w:val="007B0F09"/>
    <w:rsid w:val="007B1147"/>
    <w:rsid w:val="007B20DA"/>
    <w:rsid w:val="007B2EB3"/>
    <w:rsid w:val="007B3C8F"/>
    <w:rsid w:val="007B40F8"/>
    <w:rsid w:val="007B4A75"/>
    <w:rsid w:val="007B5EB3"/>
    <w:rsid w:val="007B6034"/>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6662"/>
    <w:rsid w:val="00827331"/>
    <w:rsid w:val="00832F6E"/>
    <w:rsid w:val="00832FD4"/>
    <w:rsid w:val="00834DF4"/>
    <w:rsid w:val="008353A8"/>
    <w:rsid w:val="00837006"/>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1D49"/>
    <w:rsid w:val="00892075"/>
    <w:rsid w:val="00893647"/>
    <w:rsid w:val="00893939"/>
    <w:rsid w:val="00893FD3"/>
    <w:rsid w:val="008952BE"/>
    <w:rsid w:val="00895B5B"/>
    <w:rsid w:val="008971A9"/>
    <w:rsid w:val="008A1F73"/>
    <w:rsid w:val="008A2C8F"/>
    <w:rsid w:val="008A2D6A"/>
    <w:rsid w:val="008A2E69"/>
    <w:rsid w:val="008A3321"/>
    <w:rsid w:val="008A3A2C"/>
    <w:rsid w:val="008A416C"/>
    <w:rsid w:val="008A44A1"/>
    <w:rsid w:val="008A5114"/>
    <w:rsid w:val="008A5B23"/>
    <w:rsid w:val="008A68F3"/>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4104"/>
    <w:rsid w:val="008E4223"/>
    <w:rsid w:val="008E42DD"/>
    <w:rsid w:val="008E4897"/>
    <w:rsid w:val="008E4A11"/>
    <w:rsid w:val="008E53C7"/>
    <w:rsid w:val="008E5C48"/>
    <w:rsid w:val="008E66FC"/>
    <w:rsid w:val="008E6D9A"/>
    <w:rsid w:val="008F0C96"/>
    <w:rsid w:val="008F1A83"/>
    <w:rsid w:val="008F208F"/>
    <w:rsid w:val="008F35EF"/>
    <w:rsid w:val="008F565A"/>
    <w:rsid w:val="008F6377"/>
    <w:rsid w:val="008F6CF2"/>
    <w:rsid w:val="008F6E00"/>
    <w:rsid w:val="008F7500"/>
    <w:rsid w:val="009004BA"/>
    <w:rsid w:val="00900559"/>
    <w:rsid w:val="00901E22"/>
    <w:rsid w:val="00902F5A"/>
    <w:rsid w:val="00903C71"/>
    <w:rsid w:val="0090430E"/>
    <w:rsid w:val="009071C2"/>
    <w:rsid w:val="00907763"/>
    <w:rsid w:val="00907D7A"/>
    <w:rsid w:val="00910199"/>
    <w:rsid w:val="00910E0C"/>
    <w:rsid w:val="00911F2C"/>
    <w:rsid w:val="0091216C"/>
    <w:rsid w:val="00912BE0"/>
    <w:rsid w:val="0091521B"/>
    <w:rsid w:val="0091757B"/>
    <w:rsid w:val="00917D30"/>
    <w:rsid w:val="00917FB0"/>
    <w:rsid w:val="0092140C"/>
    <w:rsid w:val="00921921"/>
    <w:rsid w:val="00925D93"/>
    <w:rsid w:val="00927D27"/>
    <w:rsid w:val="00930084"/>
    <w:rsid w:val="009306CA"/>
    <w:rsid w:val="0093388E"/>
    <w:rsid w:val="00933955"/>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67CEA"/>
    <w:rsid w:val="0097065B"/>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33CB"/>
    <w:rsid w:val="00A048BB"/>
    <w:rsid w:val="00A061F1"/>
    <w:rsid w:val="00A063CF"/>
    <w:rsid w:val="00A0658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52AA"/>
    <w:rsid w:val="00A15308"/>
    <w:rsid w:val="00A1604D"/>
    <w:rsid w:val="00A167AC"/>
    <w:rsid w:val="00A16FC2"/>
    <w:rsid w:val="00A201EF"/>
    <w:rsid w:val="00A2074B"/>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71AC"/>
    <w:rsid w:val="00A37CBA"/>
    <w:rsid w:val="00A41842"/>
    <w:rsid w:val="00A424BB"/>
    <w:rsid w:val="00A44973"/>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CD1"/>
    <w:rsid w:val="00B5661B"/>
    <w:rsid w:val="00B56D6E"/>
    <w:rsid w:val="00B56E6D"/>
    <w:rsid w:val="00B5747D"/>
    <w:rsid w:val="00B57669"/>
    <w:rsid w:val="00B57D46"/>
    <w:rsid w:val="00B6109D"/>
    <w:rsid w:val="00B611D6"/>
    <w:rsid w:val="00B6170E"/>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278E"/>
    <w:rsid w:val="00BA2C3C"/>
    <w:rsid w:val="00BA3642"/>
    <w:rsid w:val="00BA3F39"/>
    <w:rsid w:val="00BA5E17"/>
    <w:rsid w:val="00BA6670"/>
    <w:rsid w:val="00BB0A8E"/>
    <w:rsid w:val="00BB0CFC"/>
    <w:rsid w:val="00BB1F16"/>
    <w:rsid w:val="00BB37B9"/>
    <w:rsid w:val="00BB3EC9"/>
    <w:rsid w:val="00BB641E"/>
    <w:rsid w:val="00BB6C5E"/>
    <w:rsid w:val="00BB77B3"/>
    <w:rsid w:val="00BB79A0"/>
    <w:rsid w:val="00BC02F6"/>
    <w:rsid w:val="00BC0D58"/>
    <w:rsid w:val="00BC1628"/>
    <w:rsid w:val="00BC1995"/>
    <w:rsid w:val="00BC28C1"/>
    <w:rsid w:val="00BC2D14"/>
    <w:rsid w:val="00BC46BF"/>
    <w:rsid w:val="00BC4DC6"/>
    <w:rsid w:val="00BC60F2"/>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33F"/>
    <w:rsid w:val="00BE434C"/>
    <w:rsid w:val="00BE4786"/>
    <w:rsid w:val="00BE4909"/>
    <w:rsid w:val="00BE4CB5"/>
    <w:rsid w:val="00BE5447"/>
    <w:rsid w:val="00BE706B"/>
    <w:rsid w:val="00BE70EB"/>
    <w:rsid w:val="00BE7A03"/>
    <w:rsid w:val="00BF0D2A"/>
    <w:rsid w:val="00BF2720"/>
    <w:rsid w:val="00BF3396"/>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AE"/>
    <w:rsid w:val="00C33CC5"/>
    <w:rsid w:val="00C34673"/>
    <w:rsid w:val="00C353BA"/>
    <w:rsid w:val="00C35EAA"/>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CB5"/>
    <w:rsid w:val="00C51DEF"/>
    <w:rsid w:val="00C525BB"/>
    <w:rsid w:val="00C525D5"/>
    <w:rsid w:val="00C52D7E"/>
    <w:rsid w:val="00C532A9"/>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1AFA"/>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D46"/>
    <w:rsid w:val="00CC5027"/>
    <w:rsid w:val="00CC6486"/>
    <w:rsid w:val="00CC705E"/>
    <w:rsid w:val="00CC7589"/>
    <w:rsid w:val="00CD124F"/>
    <w:rsid w:val="00CD3273"/>
    <w:rsid w:val="00CD3333"/>
    <w:rsid w:val="00CD3846"/>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1137"/>
    <w:rsid w:val="00D217DA"/>
    <w:rsid w:val="00D23F75"/>
    <w:rsid w:val="00D24317"/>
    <w:rsid w:val="00D246D5"/>
    <w:rsid w:val="00D25C10"/>
    <w:rsid w:val="00D26CDC"/>
    <w:rsid w:val="00D27DCA"/>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5D79"/>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2798"/>
    <w:rsid w:val="00D655B2"/>
    <w:rsid w:val="00D666CC"/>
    <w:rsid w:val="00D669C3"/>
    <w:rsid w:val="00D67662"/>
    <w:rsid w:val="00D716C4"/>
    <w:rsid w:val="00D71931"/>
    <w:rsid w:val="00D71FF7"/>
    <w:rsid w:val="00D725F0"/>
    <w:rsid w:val="00D72CCA"/>
    <w:rsid w:val="00D72E46"/>
    <w:rsid w:val="00D74099"/>
    <w:rsid w:val="00D7464F"/>
    <w:rsid w:val="00D747AA"/>
    <w:rsid w:val="00D74CF1"/>
    <w:rsid w:val="00D764F1"/>
    <w:rsid w:val="00D76E18"/>
    <w:rsid w:val="00D76E20"/>
    <w:rsid w:val="00D814AB"/>
    <w:rsid w:val="00D820CC"/>
    <w:rsid w:val="00D825BA"/>
    <w:rsid w:val="00D82681"/>
    <w:rsid w:val="00D826E8"/>
    <w:rsid w:val="00D8326F"/>
    <w:rsid w:val="00D83DE0"/>
    <w:rsid w:val="00D83F95"/>
    <w:rsid w:val="00D85263"/>
    <w:rsid w:val="00D85A5D"/>
    <w:rsid w:val="00D87615"/>
    <w:rsid w:val="00D87904"/>
    <w:rsid w:val="00D87DAF"/>
    <w:rsid w:val="00D92F82"/>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5135"/>
    <w:rsid w:val="00DB58A2"/>
    <w:rsid w:val="00DB7753"/>
    <w:rsid w:val="00DC2159"/>
    <w:rsid w:val="00DC26BC"/>
    <w:rsid w:val="00DC307A"/>
    <w:rsid w:val="00DC494A"/>
    <w:rsid w:val="00DC4D8C"/>
    <w:rsid w:val="00DC5A17"/>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13FB"/>
    <w:rsid w:val="00E41B2C"/>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593"/>
    <w:rsid w:val="00EA4878"/>
    <w:rsid w:val="00EA4E4C"/>
    <w:rsid w:val="00EA5CF4"/>
    <w:rsid w:val="00EA68A8"/>
    <w:rsid w:val="00EA70FC"/>
    <w:rsid w:val="00EB0D6A"/>
    <w:rsid w:val="00EB0EAE"/>
    <w:rsid w:val="00EB20A0"/>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commentsExtended" Target="commentsExtended.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omments" Target="comments.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tietz\Documents\JIM\PRBO\Farallones\Reports\Monthly%20Reports\2021%20monthly%20report\2021%20monthly%20data\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September 2021 Cetacean Sightings</a:t>
            </a:r>
            <a:endParaRPr lang="en-US"/>
          </a:p>
        </c:rich>
      </c:tx>
      <c:layout>
        <c:manualLayout>
          <c:xMode val="edge"/>
          <c:yMode val="edge"/>
          <c:x val="6.0728009494130333E-2"/>
          <c:y val="2.0425531914893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182780330843628"/>
          <c:y val="0.17231602010568373"/>
          <c:w val="0.87317225258137876"/>
          <c:h val="0.67161148251359282"/>
        </c:manualLayout>
      </c:layout>
      <c:barChart>
        <c:barDir val="col"/>
        <c:grouping val="stacked"/>
        <c:varyColors val="0"/>
        <c:ser>
          <c:idx val="1"/>
          <c:order val="0"/>
          <c:tx>
            <c:strRef>
              <c:f>'Sep figure'!$B$1</c:f>
              <c:strCache>
                <c:ptCount val="1"/>
                <c:pt idx="0">
                  <c:v>Humpback Whale</c:v>
                </c:pt>
              </c:strCache>
            </c:strRef>
          </c:tx>
          <c:spPr>
            <a:solidFill>
              <a:schemeClr val="accent2"/>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figure'!$B$2:$B$31</c:f>
              <c:numCache>
                <c:formatCode>General</c:formatCode>
                <c:ptCount val="30"/>
                <c:pt idx="0">
                  <c:v>9</c:v>
                </c:pt>
                <c:pt idx="1">
                  <c:v>27</c:v>
                </c:pt>
                <c:pt idx="2">
                  <c:v>47</c:v>
                </c:pt>
                <c:pt idx="3">
                  <c:v>11</c:v>
                </c:pt>
                <c:pt idx="6">
                  <c:v>5</c:v>
                </c:pt>
                <c:pt idx="7">
                  <c:v>2</c:v>
                </c:pt>
                <c:pt idx="10">
                  <c:v>10</c:v>
                </c:pt>
                <c:pt idx="11">
                  <c:v>6</c:v>
                </c:pt>
                <c:pt idx="12">
                  <c:v>11</c:v>
                </c:pt>
                <c:pt idx="13">
                  <c:v>1</c:v>
                </c:pt>
                <c:pt idx="14">
                  <c:v>22</c:v>
                </c:pt>
                <c:pt idx="15">
                  <c:v>18</c:v>
                </c:pt>
                <c:pt idx="16">
                  <c:v>7</c:v>
                </c:pt>
                <c:pt idx="17">
                  <c:v>10</c:v>
                </c:pt>
                <c:pt idx="18">
                  <c:v>55</c:v>
                </c:pt>
                <c:pt idx="19">
                  <c:v>18</c:v>
                </c:pt>
                <c:pt idx="20">
                  <c:v>21</c:v>
                </c:pt>
                <c:pt idx="22">
                  <c:v>3</c:v>
                </c:pt>
                <c:pt idx="23">
                  <c:v>2</c:v>
                </c:pt>
                <c:pt idx="24">
                  <c:v>11</c:v>
                </c:pt>
                <c:pt idx="26">
                  <c:v>4</c:v>
                </c:pt>
                <c:pt idx="27">
                  <c:v>11</c:v>
                </c:pt>
                <c:pt idx="28">
                  <c:v>12</c:v>
                </c:pt>
                <c:pt idx="29">
                  <c:v>17</c:v>
                </c:pt>
              </c:numCache>
            </c:numRef>
          </c:val>
          <c:extLst>
            <c:ext xmlns:c16="http://schemas.microsoft.com/office/drawing/2014/chart" uri="{C3380CC4-5D6E-409C-BE32-E72D297353CC}">
              <c16:uniqueId val="{00000000-FCE8-4E84-ADF5-58BA5ACD417F}"/>
            </c:ext>
          </c:extLst>
        </c:ser>
        <c:ser>
          <c:idx val="2"/>
          <c:order val="1"/>
          <c:tx>
            <c:strRef>
              <c:f>'Sep figure'!$C$1</c:f>
              <c:strCache>
                <c:ptCount val="1"/>
                <c:pt idx="0">
                  <c:v>Risso's Dolphin</c:v>
                </c:pt>
              </c:strCache>
            </c:strRef>
          </c:tx>
          <c:spPr>
            <a:solidFill>
              <a:schemeClr val="accent3">
                <a:lumMod val="60000"/>
                <a:lumOff val="40000"/>
              </a:schemeClr>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figure'!$C$2:$C$31</c:f>
              <c:numCache>
                <c:formatCode>General</c:formatCode>
                <c:ptCount val="30"/>
                <c:pt idx="18">
                  <c:v>75</c:v>
                </c:pt>
                <c:pt idx="24">
                  <c:v>10</c:v>
                </c:pt>
              </c:numCache>
            </c:numRef>
          </c:val>
          <c:extLst>
            <c:ext xmlns:c16="http://schemas.microsoft.com/office/drawing/2014/chart" uri="{C3380CC4-5D6E-409C-BE32-E72D297353CC}">
              <c16:uniqueId val="{00000001-FCE8-4E84-ADF5-58BA5ACD417F}"/>
            </c:ext>
          </c:extLst>
        </c:ser>
        <c:ser>
          <c:idx val="0"/>
          <c:order val="2"/>
          <c:tx>
            <c:strRef>
              <c:f>'Sep figure'!$D$1</c:f>
              <c:strCache>
                <c:ptCount val="1"/>
                <c:pt idx="0">
                  <c:v>Blue Whale</c:v>
                </c:pt>
              </c:strCache>
            </c:strRef>
          </c:tx>
          <c:spPr>
            <a:solidFill>
              <a:srgbClr val="00B0F0"/>
            </a:solidFill>
            <a:ln>
              <a:noFill/>
            </a:ln>
            <a:effectLst/>
          </c:spPr>
          <c:invertIfNegative val="0"/>
          <c:cat>
            <c:strRef>
              <c:f>'Sep figure'!$A$2:$A$31</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'Sep figure'!$D$2:$D$31</c:f>
              <c:numCache>
                <c:formatCode>General</c:formatCode>
                <c:ptCount val="30"/>
                <c:pt idx="19">
                  <c:v>1</c:v>
                </c:pt>
                <c:pt idx="24">
                  <c:v>2</c:v>
                </c:pt>
              </c:numCache>
            </c:numRef>
          </c:val>
          <c:extLst>
            <c:ext xmlns:c16="http://schemas.microsoft.com/office/drawing/2014/chart" uri="{C3380CC4-5D6E-409C-BE32-E72D297353CC}">
              <c16:uniqueId val="{00000002-FCE8-4E84-ADF5-58BA5ACD417F}"/>
            </c:ext>
          </c:extLst>
        </c:ser>
        <c:dLbls>
          <c:showLegendKey val="0"/>
          <c:showVal val="0"/>
          <c:showCatName val="0"/>
          <c:showSerName val="0"/>
          <c:showPercent val="0"/>
          <c:showBubbleSize val="0"/>
        </c:dLbls>
        <c:gapWidth val="150"/>
        <c:overlap val="100"/>
        <c:axId val="348710472"/>
        <c:axId val="399026928"/>
      </c:barChart>
      <c:catAx>
        <c:axId val="3487104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Day</a:t>
                </a:r>
              </a:p>
            </c:rich>
          </c:tx>
          <c:layout>
            <c:manualLayout>
              <c:xMode val="edge"/>
              <c:yMode val="edge"/>
              <c:x val="0.48897790901137356"/>
              <c:y val="0.92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99026928"/>
        <c:crosses val="autoZero"/>
        <c:auto val="1"/>
        <c:lblAlgn val="ctr"/>
        <c:lblOffset val="100"/>
        <c:noMultiLvlLbl val="0"/>
      </c:catAx>
      <c:valAx>
        <c:axId val="399026928"/>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individuals</a:t>
                </a:r>
              </a:p>
            </c:rich>
          </c:tx>
          <c:layout>
            <c:manualLayout>
              <c:xMode val="edge"/>
              <c:yMode val="edge"/>
              <c:x val="1.3888888888888888E-2"/>
              <c:y val="0.256762904636920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48710472"/>
        <c:crosses val="autoZero"/>
        <c:crossBetween val="between"/>
      </c:valAx>
      <c:spPr>
        <a:noFill/>
        <a:ln>
          <a:noFill/>
        </a:ln>
        <a:effectLst/>
      </c:spPr>
    </c:plotArea>
    <c:legend>
      <c:legendPos val="r"/>
      <c:layout>
        <c:manualLayout>
          <c:xMode val="edge"/>
          <c:yMode val="edge"/>
          <c:x val="0.75363432936267571"/>
          <c:y val="0.18565995481908046"/>
          <c:w val="0.18820008075913588"/>
          <c:h val="0.1785966754155730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3.xml><?xml version="1.0" encoding="utf-8"?>
<ds:datastoreItem xmlns:ds="http://schemas.openxmlformats.org/officeDocument/2006/customXml" ds:itemID="{3CA85C0F-4536-4712-A0D7-9FAAC2A01C4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7502DD5-411C-4BB3-AFA1-99FB60F3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2875</Words>
  <Characters>15818</Characters>
  <Application>Microsoft Office Word</Application>
  <DocSecurity>0</DocSecurity>
  <Lines>385</Lines>
  <Paragraphs>181</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McChesney, Gerry</cp:lastModifiedBy>
  <cp:revision>3</cp:revision>
  <cp:lastPrinted>2021-09-09T17:41:00Z</cp:lastPrinted>
  <dcterms:created xsi:type="dcterms:W3CDTF">2021-11-09T18:55:00Z</dcterms:created>
  <dcterms:modified xsi:type="dcterms:W3CDTF">2021-11-09T20:38:00Z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